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DCCBC" w14:textId="77777777" w:rsidR="00521329" w:rsidRDefault="00521329" w:rsidP="00521329"/>
    <w:p w14:paraId="5A5ABD89" w14:textId="77777777" w:rsidR="007E540E" w:rsidRPr="007E540E" w:rsidRDefault="007E540E" w:rsidP="007E540E">
      <w:pPr>
        <w:spacing w:after="200" w:line="420" w:lineRule="exact"/>
        <w:contextualSpacing/>
        <w:jc w:val="center"/>
        <w:rPr>
          <w:b/>
          <w:color w:val="000F37"/>
          <w:sz w:val="36"/>
        </w:rPr>
      </w:pPr>
      <w:r w:rsidRPr="007E540E">
        <w:rPr>
          <w:b/>
          <w:noProof/>
          <w:color w:val="000F37"/>
          <w:sz w:val="36"/>
          <w:lang w:eastAsia="cs-CZ"/>
        </w:rPr>
        <mc:AlternateContent>
          <mc:Choice Requires="wps">
            <w:drawing>
              <wp:anchor distT="0" distB="0" distL="114300" distR="114300" simplePos="0" relativeHeight="251654656" behindDoc="0" locked="0" layoutInCell="1" allowOverlap="1" wp14:anchorId="72C8F93D" wp14:editId="230E82F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5D63A0E3" w14:textId="77777777" w:rsidR="007E540E" w:rsidRPr="00321BCC" w:rsidRDefault="007E540E" w:rsidP="007E540E">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2C8F93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" filled="f" stroked="f" strokeweight=".5pt">
                <v:textbox inset="0,0,.4mm,0">
                  <w:txbxContent>
                    <w:p w14:paraId="5D63A0E3" w14:textId="77777777" w:rsidR="007E540E" w:rsidRPr="00321BCC" w:rsidRDefault="007E540E" w:rsidP="007E540E">
                      <w:pPr>
                        <w:pStyle w:val="DocumentSubtitleCzechRadio"/>
                      </w:pPr>
                    </w:p>
                  </w:txbxContent>
                </v:textbox>
                <w10:wrap anchorx="page" anchory="page"/>
              </v:shape>
            </w:pict>
          </mc:Fallback>
        </mc:AlternateContent>
      </w:r>
      <w:r w:rsidRPr="007E540E">
        <w:rPr>
          <w:b/>
          <w:noProof/>
          <w:color w:val="000F37"/>
          <w:sz w:val="36"/>
          <w:lang w:eastAsia="cs-CZ"/>
        </w:rPr>
        <mc:AlternateContent>
          <mc:Choice Requires="wps">
            <w:drawing>
              <wp:anchor distT="0" distB="0" distL="114300" distR="114300" simplePos="0" relativeHeight="251650560" behindDoc="0" locked="0" layoutInCell="1" allowOverlap="1" wp14:anchorId="7EC2DD1F" wp14:editId="14A9F29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522019F4" w14:textId="77777777" w:rsidR="007E540E" w:rsidRPr="00321BCC" w:rsidRDefault="007E540E" w:rsidP="007E540E">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EC2DD1F" id="Text Box 4" o:spid="_x0000_s1027" type="#_x0000_t202" style="position:absolute;left:0;text-align:left;margin-left:243.7pt;margin-top:47.05pt;width:271pt;height:33.7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" filled="f" stroked="f" strokeweight=".5pt">
                <v:textbox inset="0,0,0,0">
                  <w:txbxContent>
                    <w:p w14:paraId="522019F4" w14:textId="77777777" w:rsidR="007E540E" w:rsidRPr="00321BCC" w:rsidRDefault="007E540E" w:rsidP="007E540E">
                      <w:pPr>
                        <w:pStyle w:val="DocumentTitleCzechRadio"/>
                      </w:pPr>
                    </w:p>
                  </w:txbxContent>
                </v:textbox>
                <w10:wrap anchorx="page" anchory="page"/>
              </v:shape>
            </w:pict>
          </mc:Fallback>
        </mc:AlternateContent>
      </w:r>
      <w:r w:rsidRPr="007E540E">
        <w:rPr>
          <w:b/>
          <w:noProof/>
          <w:color w:val="000F37"/>
          <w:sz w:val="36"/>
          <w:lang w:eastAsia="cs-CZ"/>
        </w:rPr>
        <mc:AlternateContent>
          <mc:Choice Requires="wps">
            <w:drawing>
              <wp:anchor distT="0" distB="0" distL="114300" distR="114300" simplePos="0" relativeHeight="251660800" behindDoc="0" locked="0" layoutInCell="1" allowOverlap="1" wp14:anchorId="56CC35F0" wp14:editId="733E2308">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3490784A" w14:textId="77777777" w:rsidR="007E540E" w:rsidRPr="00321BCC" w:rsidRDefault="007E540E" w:rsidP="007E540E">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6CC35F0" id="_x0000_s1028" type="#_x0000_t202" style="position:absolute;left:0;text-align:left;margin-left:243.7pt;margin-top:83.65pt;width:271pt;height:19.8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" filled="f" stroked="f" strokeweight=".5pt">
                <v:textbox inset="0,0,.4mm,0">
                  <w:txbxContent>
                    <w:p w14:paraId="3490784A" w14:textId="77777777" w:rsidR="007E540E" w:rsidRPr="00321BCC" w:rsidRDefault="007E540E" w:rsidP="007E540E">
                      <w:pPr>
                        <w:pStyle w:val="DocumentSubtitleCzechRadio"/>
                      </w:pPr>
                    </w:p>
                  </w:txbxContent>
                </v:textbox>
                <w10:wrap anchorx="page" anchory="page"/>
              </v:shape>
            </w:pict>
          </mc:Fallback>
        </mc:AlternateContent>
      </w:r>
      <w:r w:rsidRPr="007E540E">
        <w:rPr>
          <w:b/>
          <w:noProof/>
          <w:color w:val="000F37"/>
          <w:sz w:val="36"/>
          <w:lang w:eastAsia="cs-CZ"/>
        </w:rPr>
        <mc:AlternateContent>
          <mc:Choice Requires="wps">
            <w:drawing>
              <wp:anchor distT="0" distB="0" distL="114300" distR="114300" simplePos="0" relativeHeight="251656704" behindDoc="0" locked="0" layoutInCell="1" allowOverlap="1" wp14:anchorId="31D2EADC" wp14:editId="0388C4A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25636FC6" w14:textId="77777777" w:rsidR="007E540E" w:rsidRPr="00321BCC" w:rsidRDefault="007E540E" w:rsidP="007E540E">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1D2EADC" id="_x0000_s1029" type="#_x0000_t202" style="position:absolute;left:0;text-align:left;margin-left:243.7pt;margin-top:47.05pt;width:271pt;height:33.7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" filled="f" stroked="f" strokeweight=".5pt">
                <v:textbox inset="0,0,0,0">
                  <w:txbxContent>
                    <w:p w14:paraId="25636FC6" w14:textId="77777777" w:rsidR="007E540E" w:rsidRPr="00321BCC" w:rsidRDefault="007E540E" w:rsidP="007E540E">
                      <w:pPr>
                        <w:pStyle w:val="DocumentTitleCzechRadio"/>
                      </w:pPr>
                    </w:p>
                  </w:txbxContent>
                </v:textbox>
                <w10:wrap anchorx="page" anchory="page"/>
              </v:shape>
            </w:pict>
          </mc:Fallback>
        </mc:AlternateContent>
      </w:r>
      <w:r w:rsidRPr="007E540E">
        <w:rPr>
          <w:b/>
          <w:color w:val="000F37"/>
          <w:sz w:val="36"/>
        </w:rPr>
        <w:t>KUPNÍ SMLOUVA</w:t>
      </w:r>
    </w:p>
    <w:p w14:paraId="66261BB1" w14:textId="77777777" w:rsidR="007E540E" w:rsidRPr="007E540E" w:rsidRDefault="007E540E" w:rsidP="007E540E">
      <w:pPr>
        <w:jc w:val="center"/>
        <w:rPr>
          <w:b/>
          <w:color w:val="000F37"/>
        </w:rPr>
      </w:pPr>
      <w:r w:rsidRPr="007E540E">
        <w:rPr>
          <w:b/>
          <w:color w:val="000F37"/>
        </w:rPr>
        <w:t>č. _CISLO_SMLOUVY_</w:t>
      </w:r>
    </w:p>
    <w:p w14:paraId="5F0136DB" w14:textId="77777777" w:rsidR="007E540E" w:rsidRPr="007E540E" w:rsidRDefault="007E540E" w:rsidP="007E540E">
      <w:pPr>
        <w:rPr>
          <w:b/>
          <w:color w:val="000F37"/>
        </w:rPr>
      </w:pPr>
    </w:p>
    <w:p w14:paraId="4CA25C6E" w14:textId="77777777" w:rsidR="007E540E" w:rsidRPr="007E540E" w:rsidRDefault="007E540E" w:rsidP="007E540E">
      <w:pPr>
        <w:rPr>
          <w:b/>
          <w:color w:val="000F37"/>
        </w:rPr>
      </w:pPr>
      <w:r w:rsidRPr="007E540E">
        <w:rPr>
          <w:b/>
          <w:color w:val="000F37"/>
        </w:rPr>
        <w:t>Český rozhlas</w:t>
      </w:r>
    </w:p>
    <w:p w14:paraId="0BC0BEE2" w14:textId="77777777" w:rsidR="007E540E" w:rsidRPr="007E540E" w:rsidRDefault="007E540E" w:rsidP="007E540E">
      <w:pPr>
        <w:rPr>
          <w:color w:val="000F37"/>
        </w:rPr>
      </w:pPr>
      <w:r w:rsidRPr="007E540E">
        <w:rPr>
          <w:color w:val="000F37"/>
        </w:rPr>
        <w:t>zřízený zákonem č. 484/1991 Sb., o Českém rozhlasu</w:t>
      </w:r>
    </w:p>
    <w:p w14:paraId="7C678C2F" w14:textId="77777777" w:rsidR="007E540E" w:rsidRPr="007E540E" w:rsidRDefault="007E540E" w:rsidP="007E540E">
      <w:pPr>
        <w:rPr>
          <w:color w:val="000F37"/>
        </w:rPr>
      </w:pPr>
      <w:r w:rsidRPr="007E540E">
        <w:rPr>
          <w:color w:val="000F37"/>
        </w:rPr>
        <w:t>nezapisuje se do obchodního rejstříku</w:t>
      </w:r>
    </w:p>
    <w:p w14:paraId="2B79EE19" w14:textId="77777777" w:rsidR="007E540E" w:rsidRPr="007E540E" w:rsidRDefault="007E540E" w:rsidP="007E540E">
      <w:pPr>
        <w:rPr>
          <w:color w:val="000F37"/>
        </w:rPr>
      </w:pPr>
      <w:r w:rsidRPr="007E540E">
        <w:rPr>
          <w:color w:val="000F37"/>
        </w:rPr>
        <w:t>se sídlem Vinohradská 12, 120 99 Praha 2</w:t>
      </w:r>
    </w:p>
    <w:p w14:paraId="7FAFF4D8" w14:textId="77777777" w:rsidR="007E540E" w:rsidRPr="007E540E" w:rsidRDefault="007E540E" w:rsidP="007E540E">
      <w:pPr>
        <w:rPr>
          <w:color w:val="000F37"/>
        </w:rPr>
      </w:pPr>
      <w:r w:rsidRPr="007E540E">
        <w:rPr>
          <w:color w:val="000F37"/>
        </w:rPr>
        <w:t>zastoupený</w:t>
      </w:r>
      <w:r w:rsidRPr="007E540E">
        <w:t>: Mgr. Reném Zavoralem, generálním ředitelem</w:t>
      </w:r>
    </w:p>
    <w:p w14:paraId="1C50F26A" w14:textId="77777777" w:rsidR="007E540E" w:rsidRPr="007E540E" w:rsidRDefault="007E540E" w:rsidP="007E540E">
      <w:pPr>
        <w:rPr>
          <w:color w:val="000F37"/>
        </w:rPr>
      </w:pPr>
      <w:r w:rsidRPr="007E540E">
        <w:rPr>
          <w:color w:val="000F37"/>
        </w:rPr>
        <w:t>IČO 45245053, DIČ CZ45245053</w:t>
      </w:r>
    </w:p>
    <w:p w14:paraId="68708E5E" w14:textId="77777777" w:rsidR="007E540E" w:rsidRPr="007E540E" w:rsidRDefault="007E540E" w:rsidP="007E540E">
      <w:pPr>
        <w:rPr>
          <w:color w:val="000F37"/>
        </w:rPr>
      </w:pPr>
      <w:r w:rsidRPr="007E540E">
        <w:rPr>
          <w:color w:val="000F37"/>
        </w:rPr>
        <w:t xml:space="preserve">bankovní spojení: </w:t>
      </w:r>
      <w:proofErr w:type="spellStart"/>
      <w:r w:rsidRPr="007E540E">
        <w:rPr>
          <w:color w:val="000F37"/>
        </w:rPr>
        <w:t>Raiffeisenbank</w:t>
      </w:r>
      <w:proofErr w:type="spellEnd"/>
      <w:r w:rsidRPr="007E540E">
        <w:rPr>
          <w:color w:val="000F37"/>
        </w:rPr>
        <w:t xml:space="preserve"> a.s., číslo účtu: 1001040797/5500</w:t>
      </w:r>
    </w:p>
    <w:p w14:paraId="7C5E9B4D" w14:textId="77777777" w:rsidR="007E540E" w:rsidRPr="00901755" w:rsidRDefault="007E540E" w:rsidP="007E540E">
      <w:pPr>
        <w:pStyle w:val="SubjectSpecification-ContractCzechRadio"/>
      </w:pPr>
      <w:r w:rsidRPr="007E540E">
        <w:t xml:space="preserve">zástupce pro věcná jednání </w:t>
      </w:r>
      <w:r w:rsidRPr="007E540E">
        <w:tab/>
      </w:r>
      <w:r>
        <w:rPr>
          <w:rFonts w:cs="Arial"/>
          <w:szCs w:val="20"/>
        </w:rPr>
        <w:t>Mgr. Libor Paulus</w:t>
      </w:r>
      <w:r w:rsidRPr="00901755">
        <w:rPr>
          <w:rFonts w:cs="Arial"/>
          <w:szCs w:val="20"/>
        </w:rPr>
        <w:t xml:space="preserve">, vedoucí </w:t>
      </w:r>
      <w:r w:rsidRPr="002E0617">
        <w:t>Odboru správy a majetku</w:t>
      </w:r>
    </w:p>
    <w:p w14:paraId="5478C8FD" w14:textId="77777777" w:rsidR="007E540E" w:rsidRPr="00901755" w:rsidRDefault="007E540E" w:rsidP="007E540E">
      <w:pPr>
        <w:pStyle w:val="SubjectSpecification-ContractCzechRadio"/>
      </w:pPr>
      <w:r w:rsidRPr="00901755">
        <w:tab/>
      </w:r>
      <w:r w:rsidRPr="00901755">
        <w:tab/>
      </w:r>
      <w:r w:rsidRPr="00901755">
        <w:tab/>
      </w:r>
      <w:r w:rsidRPr="00901755">
        <w:tab/>
      </w:r>
      <w:r w:rsidRPr="00901755">
        <w:tab/>
      </w:r>
      <w:r w:rsidRPr="00901755">
        <w:tab/>
      </w:r>
      <w:r w:rsidRPr="00901755">
        <w:tab/>
      </w:r>
      <w:r w:rsidRPr="00901755">
        <w:tab/>
      </w:r>
      <w:r w:rsidRPr="00901755">
        <w:tab/>
        <w:t xml:space="preserve">tel.: +420 </w:t>
      </w:r>
      <w:r w:rsidRPr="00901755">
        <w:rPr>
          <w:rFonts w:cs="Arial"/>
          <w:szCs w:val="20"/>
        </w:rPr>
        <w:t xml:space="preserve">22 155 </w:t>
      </w:r>
      <w:r>
        <w:rPr>
          <w:rFonts w:cs="Arial"/>
          <w:szCs w:val="20"/>
        </w:rPr>
        <w:t>1298</w:t>
      </w:r>
    </w:p>
    <w:p w14:paraId="4AA8733E" w14:textId="0467558D" w:rsidR="007E540E" w:rsidRPr="007E540E" w:rsidRDefault="007E540E" w:rsidP="007E540E">
      <w:pPr>
        <w:pStyle w:val="SubjectSpecification-ContractCzechRadio"/>
        <w:rPr>
          <w:rFonts w:cs="Arial"/>
          <w:szCs w:val="20"/>
        </w:rPr>
      </w:pPr>
      <w:r w:rsidRPr="00901755">
        <w:tab/>
      </w:r>
      <w:r w:rsidRPr="00901755">
        <w:tab/>
      </w:r>
      <w:r w:rsidRPr="00901755">
        <w:tab/>
      </w:r>
      <w:r w:rsidRPr="00901755">
        <w:tab/>
      </w:r>
      <w:r w:rsidRPr="00901755">
        <w:tab/>
      </w:r>
      <w:r w:rsidRPr="00901755">
        <w:tab/>
      </w:r>
      <w:r w:rsidRPr="00901755">
        <w:tab/>
      </w:r>
      <w:r w:rsidRPr="00901755">
        <w:tab/>
      </w:r>
      <w:r w:rsidRPr="00901755">
        <w:tab/>
        <w:t xml:space="preserve">e-mail: </w:t>
      </w:r>
      <w:r w:rsidRPr="002E0617">
        <w:rPr>
          <w:rFonts w:cs="Arial"/>
          <w:szCs w:val="20"/>
        </w:rPr>
        <w:t>libor.paulus@rozhlas.cz</w:t>
      </w:r>
    </w:p>
    <w:p w14:paraId="7179C654" w14:textId="77777777" w:rsidR="007E540E" w:rsidRPr="007E540E" w:rsidRDefault="007E540E" w:rsidP="007E540E">
      <w:pPr>
        <w:rPr>
          <w:color w:val="000F37"/>
        </w:rPr>
      </w:pPr>
      <w:r w:rsidRPr="007E540E">
        <w:rPr>
          <w:color w:val="000F37"/>
        </w:rPr>
        <w:t>(dále jen jako „</w:t>
      </w:r>
      <w:r w:rsidRPr="007E540E">
        <w:rPr>
          <w:b/>
          <w:color w:val="000F37"/>
        </w:rPr>
        <w:t>kupující</w:t>
      </w:r>
      <w:r w:rsidRPr="007E540E">
        <w:rPr>
          <w:color w:val="000F37"/>
        </w:rPr>
        <w:t>“ nebo „</w:t>
      </w:r>
      <w:r w:rsidRPr="007E540E">
        <w:rPr>
          <w:b/>
          <w:color w:val="000F37"/>
        </w:rPr>
        <w:t>Český rozhlas</w:t>
      </w:r>
      <w:r w:rsidRPr="007E540E">
        <w:rPr>
          <w:color w:val="000F37"/>
        </w:rPr>
        <w:t>“)</w:t>
      </w:r>
    </w:p>
    <w:p w14:paraId="67BA81CB" w14:textId="77777777" w:rsidR="007E540E" w:rsidRPr="007E540E" w:rsidRDefault="007E540E" w:rsidP="007E540E"/>
    <w:p w14:paraId="79123D8E" w14:textId="77777777" w:rsidR="007E540E" w:rsidRPr="007E540E" w:rsidRDefault="007E540E" w:rsidP="007E540E">
      <w:r w:rsidRPr="007E540E">
        <w:t>a</w:t>
      </w:r>
    </w:p>
    <w:p w14:paraId="4BD0779B" w14:textId="77777777" w:rsidR="007E540E" w:rsidRPr="007E540E" w:rsidRDefault="007E540E" w:rsidP="007E540E"/>
    <w:p w14:paraId="17895B70" w14:textId="0B49C237" w:rsidR="007E540E" w:rsidRPr="007E540E" w:rsidRDefault="007E540E" w:rsidP="007E540E">
      <w:pPr>
        <w:rPr>
          <w:rFonts w:cs="Arial"/>
          <w:b/>
          <w:color w:val="000F37"/>
          <w:szCs w:val="20"/>
        </w:rPr>
      </w:pPr>
      <w:r>
        <w:rPr>
          <w:rFonts w:cs="Arial"/>
          <w:b/>
          <w:color w:val="000F37"/>
          <w:szCs w:val="20"/>
          <w:highlight w:val="yellow"/>
        </w:rPr>
        <w:t>D</w:t>
      </w:r>
      <w:r w:rsidRPr="007E540E">
        <w:rPr>
          <w:rFonts w:cs="Arial"/>
          <w:b/>
          <w:color w:val="000F37"/>
          <w:szCs w:val="20"/>
          <w:highlight w:val="yellow"/>
        </w:rPr>
        <w:t>OPLNIT JMÉNO A PŘÍJMENÍ NEBO FIRMU PRODÁVAJÍCÍHO</w:t>
      </w:r>
      <w:r w:rsidRPr="007E540E">
        <w:rPr>
          <w:rFonts w:cs="Arial"/>
          <w:b/>
          <w:color w:val="000F37"/>
          <w:szCs w:val="20"/>
        </w:rPr>
        <w:t>]</w:t>
      </w:r>
    </w:p>
    <w:p w14:paraId="0B85A145" w14:textId="77777777" w:rsidR="007E540E" w:rsidRPr="007E540E" w:rsidRDefault="007E540E" w:rsidP="007E540E">
      <w:pPr>
        <w:rPr>
          <w:color w:val="000F37"/>
        </w:rPr>
      </w:pPr>
      <w:r w:rsidRPr="007E540E">
        <w:rPr>
          <w:rFonts w:cs="Arial"/>
          <w:color w:val="000F37"/>
          <w:szCs w:val="20"/>
        </w:rPr>
        <w:t>[</w:t>
      </w:r>
      <w:r w:rsidRPr="007E540E">
        <w:rPr>
          <w:color w:val="000F37"/>
          <w:highlight w:val="yellow"/>
        </w:rPr>
        <w:t>DOPLNIT ZÁPIS DO OBCHODNÍHO REJSTŘÍKU ČI DO JINÉHO REJSTŘÍKU</w:t>
      </w:r>
      <w:r w:rsidRPr="007E540E">
        <w:rPr>
          <w:rFonts w:cs="Arial"/>
          <w:color w:val="000F37"/>
          <w:szCs w:val="20"/>
          <w:highlight w:val="yellow"/>
        </w:rPr>
        <w:t>]</w:t>
      </w:r>
    </w:p>
    <w:p w14:paraId="208895C8" w14:textId="77777777" w:rsidR="007E540E" w:rsidRPr="007E540E" w:rsidRDefault="007E540E" w:rsidP="007E540E">
      <w:pPr>
        <w:rPr>
          <w:rFonts w:cs="Arial"/>
          <w:color w:val="000F37"/>
          <w:szCs w:val="20"/>
        </w:rPr>
      </w:pPr>
      <w:r w:rsidRPr="007E540E">
        <w:rPr>
          <w:rFonts w:cs="Arial"/>
          <w:color w:val="000F37"/>
          <w:szCs w:val="20"/>
        </w:rPr>
        <w:t>[</w:t>
      </w:r>
      <w:r w:rsidRPr="007E540E">
        <w:rPr>
          <w:rFonts w:cs="Arial"/>
          <w:color w:val="000F37"/>
          <w:szCs w:val="20"/>
          <w:highlight w:val="yellow"/>
        </w:rPr>
        <w:t>DOPLNIT MÍSTO PODNIKÁNÍ/BYDLIŠTĚ/SÍDLO PRODÁVAJÍCÍHO</w:t>
      </w:r>
      <w:r w:rsidRPr="007E540E">
        <w:rPr>
          <w:rFonts w:cs="Arial"/>
          <w:color w:val="000F37"/>
          <w:szCs w:val="20"/>
        </w:rPr>
        <w:t>]</w:t>
      </w:r>
    </w:p>
    <w:p w14:paraId="32E6D899" w14:textId="77777777" w:rsidR="007E540E" w:rsidRPr="007E540E" w:rsidRDefault="007E540E" w:rsidP="007E540E">
      <w:pPr>
        <w:rPr>
          <w:rFonts w:cs="Arial"/>
          <w:color w:val="000F37"/>
          <w:szCs w:val="20"/>
        </w:rPr>
      </w:pPr>
      <w:r w:rsidRPr="007E540E">
        <w:rPr>
          <w:rFonts w:cs="Arial"/>
          <w:color w:val="000F37"/>
          <w:szCs w:val="20"/>
        </w:rPr>
        <w:t>zastoupená: [</w:t>
      </w:r>
      <w:r w:rsidRPr="007E540E">
        <w:rPr>
          <w:rFonts w:cs="Arial"/>
          <w:color w:val="000F37"/>
          <w:szCs w:val="20"/>
          <w:highlight w:val="yellow"/>
        </w:rPr>
        <w:t>V PŘÍPADĚ PRÁVNICKÉ OSOBY DOPLNIT ZÁSTUPCE</w:t>
      </w:r>
      <w:r w:rsidRPr="007E540E">
        <w:rPr>
          <w:rFonts w:cs="Arial"/>
          <w:color w:val="000F37"/>
          <w:szCs w:val="20"/>
        </w:rPr>
        <w:t xml:space="preserve">] </w:t>
      </w:r>
    </w:p>
    <w:p w14:paraId="5D102F3C" w14:textId="2B2B8A65" w:rsidR="007E540E" w:rsidRPr="007E540E" w:rsidRDefault="007E540E" w:rsidP="007E540E">
      <w:pPr>
        <w:rPr>
          <w:rFonts w:cs="Arial"/>
          <w:color w:val="000F37"/>
          <w:szCs w:val="20"/>
        </w:rPr>
      </w:pPr>
      <w:r w:rsidRPr="007E540E">
        <w:rPr>
          <w:rFonts w:cs="Arial"/>
          <w:color w:val="000F37"/>
          <w:szCs w:val="20"/>
          <w:highlight w:val="yellow"/>
        </w:rPr>
        <w:t>DOPLNIT RČ nebo IČO, DIČ PRODÁVAJÍCÍHO</w:t>
      </w:r>
      <w:r w:rsidRPr="007E540E">
        <w:rPr>
          <w:rFonts w:cs="Arial"/>
          <w:color w:val="000F37"/>
          <w:szCs w:val="20"/>
        </w:rPr>
        <w:t>]</w:t>
      </w:r>
    </w:p>
    <w:p w14:paraId="50F0FFD7" w14:textId="77777777" w:rsidR="007E540E" w:rsidRPr="007E540E" w:rsidRDefault="007E540E" w:rsidP="007E540E">
      <w:pPr>
        <w:rPr>
          <w:rFonts w:cs="Arial"/>
          <w:color w:val="000F37"/>
          <w:szCs w:val="20"/>
        </w:rPr>
      </w:pPr>
      <w:r w:rsidRPr="007E540E">
        <w:rPr>
          <w:rFonts w:cs="Arial"/>
          <w:color w:val="000F37"/>
          <w:szCs w:val="20"/>
        </w:rPr>
        <w:t>bankovní spojení: [</w:t>
      </w:r>
      <w:r w:rsidRPr="007E540E">
        <w:rPr>
          <w:rFonts w:cs="Arial"/>
          <w:color w:val="000F37"/>
          <w:szCs w:val="20"/>
          <w:highlight w:val="yellow"/>
        </w:rPr>
        <w:t>DOPLNIT</w:t>
      </w:r>
      <w:r w:rsidRPr="007E540E">
        <w:rPr>
          <w:rFonts w:cs="Arial"/>
          <w:color w:val="000F37"/>
          <w:szCs w:val="20"/>
        </w:rPr>
        <w:t>], číslo účtu: [</w:t>
      </w:r>
      <w:r w:rsidRPr="007E540E">
        <w:rPr>
          <w:rFonts w:cs="Arial"/>
          <w:color w:val="000F37"/>
          <w:szCs w:val="20"/>
          <w:highlight w:val="yellow"/>
        </w:rPr>
        <w:t>DOPLNIT</w:t>
      </w:r>
      <w:r w:rsidRPr="007E540E">
        <w:rPr>
          <w:rFonts w:cs="Arial"/>
          <w:color w:val="000F37"/>
          <w:szCs w:val="20"/>
        </w:rPr>
        <w:t>]</w:t>
      </w:r>
    </w:p>
    <w:p w14:paraId="4893BC4A" w14:textId="77777777" w:rsidR="007E540E" w:rsidRPr="007E540E" w:rsidRDefault="007E540E" w:rsidP="007E540E">
      <w:pPr>
        <w:rPr>
          <w:color w:val="000F37"/>
        </w:rPr>
      </w:pPr>
      <w:r w:rsidRPr="007E540E">
        <w:rPr>
          <w:color w:val="000F37"/>
        </w:rPr>
        <w:t xml:space="preserve">zástupce pro věcná jednání </w:t>
      </w:r>
      <w:r w:rsidRPr="007E540E">
        <w:rPr>
          <w:color w:val="000F37"/>
        </w:rPr>
        <w:tab/>
      </w:r>
      <w:r w:rsidRPr="007E540E">
        <w:rPr>
          <w:rFonts w:cs="Arial"/>
          <w:color w:val="000F37"/>
          <w:szCs w:val="20"/>
        </w:rPr>
        <w:t>[</w:t>
      </w:r>
      <w:r w:rsidRPr="007E540E">
        <w:rPr>
          <w:rFonts w:cs="Arial"/>
          <w:color w:val="000F37"/>
          <w:szCs w:val="20"/>
          <w:highlight w:val="yellow"/>
        </w:rPr>
        <w:t>DOPLNIT</w:t>
      </w:r>
      <w:r w:rsidRPr="007E540E">
        <w:rPr>
          <w:rFonts w:cs="Arial"/>
          <w:color w:val="000F37"/>
          <w:szCs w:val="20"/>
        </w:rPr>
        <w:t>]</w:t>
      </w:r>
    </w:p>
    <w:p w14:paraId="66AB2CE9" w14:textId="77777777" w:rsidR="007E540E" w:rsidRPr="007E540E" w:rsidRDefault="007E540E" w:rsidP="007E540E">
      <w:pPr>
        <w:rPr>
          <w:color w:val="000F37"/>
        </w:rPr>
      </w:pP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t xml:space="preserve">tel.: +420 </w:t>
      </w:r>
      <w:r w:rsidRPr="007E540E">
        <w:rPr>
          <w:rFonts w:cs="Arial"/>
          <w:color w:val="000F37"/>
          <w:szCs w:val="20"/>
        </w:rPr>
        <w:t>[</w:t>
      </w:r>
      <w:r w:rsidRPr="007E540E">
        <w:rPr>
          <w:rFonts w:cs="Arial"/>
          <w:color w:val="000F37"/>
          <w:szCs w:val="20"/>
          <w:highlight w:val="yellow"/>
        </w:rPr>
        <w:t>DOPLNIT</w:t>
      </w:r>
      <w:r w:rsidRPr="007E540E">
        <w:rPr>
          <w:rFonts w:cs="Arial"/>
          <w:color w:val="000F37"/>
          <w:szCs w:val="20"/>
        </w:rPr>
        <w:t>]</w:t>
      </w:r>
    </w:p>
    <w:p w14:paraId="4FE6D22A" w14:textId="77777777" w:rsidR="007E540E" w:rsidRPr="007E540E" w:rsidRDefault="007E540E" w:rsidP="007E540E">
      <w:pPr>
        <w:rPr>
          <w:color w:val="000F37"/>
        </w:rPr>
      </w:pP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r>
      <w:r w:rsidRPr="007E540E">
        <w:rPr>
          <w:color w:val="000F37"/>
        </w:rPr>
        <w:tab/>
        <w:t xml:space="preserve">e-mail: </w:t>
      </w:r>
      <w:r w:rsidRPr="007E540E">
        <w:rPr>
          <w:rFonts w:cs="Arial"/>
          <w:color w:val="000F37"/>
          <w:szCs w:val="20"/>
        </w:rPr>
        <w:t>[</w:t>
      </w:r>
      <w:r w:rsidRPr="007E540E">
        <w:rPr>
          <w:rFonts w:cs="Arial"/>
          <w:color w:val="000F37"/>
          <w:szCs w:val="20"/>
          <w:highlight w:val="yellow"/>
        </w:rPr>
        <w:t>DOPLNIT</w:t>
      </w:r>
      <w:r w:rsidRPr="007E540E">
        <w:rPr>
          <w:rFonts w:cs="Arial"/>
          <w:color w:val="000F37"/>
          <w:szCs w:val="20"/>
        </w:rPr>
        <w:t>]</w:t>
      </w:r>
    </w:p>
    <w:p w14:paraId="65198832" w14:textId="77777777" w:rsidR="007E540E" w:rsidRPr="007E540E" w:rsidRDefault="007E540E" w:rsidP="007E540E">
      <w:pPr>
        <w:rPr>
          <w:color w:val="000F37"/>
        </w:rPr>
      </w:pPr>
      <w:r w:rsidRPr="007E540E">
        <w:rPr>
          <w:color w:val="000F37"/>
        </w:rPr>
        <w:t>(dále jen jako „</w:t>
      </w:r>
      <w:r w:rsidRPr="007E540E">
        <w:rPr>
          <w:b/>
          <w:color w:val="000F37"/>
        </w:rPr>
        <w:t>prodávající</w:t>
      </w:r>
      <w:r w:rsidRPr="007E540E">
        <w:rPr>
          <w:color w:val="000F37"/>
        </w:rPr>
        <w:t>“)</w:t>
      </w:r>
    </w:p>
    <w:p w14:paraId="1F8AD86F" w14:textId="77777777" w:rsidR="007E540E" w:rsidRPr="007E540E" w:rsidRDefault="007E540E" w:rsidP="007E540E">
      <w:pPr>
        <w:rPr>
          <w:color w:val="000F37"/>
        </w:rPr>
      </w:pPr>
    </w:p>
    <w:p w14:paraId="2C9DCDE0" w14:textId="77777777" w:rsidR="007E540E" w:rsidRPr="007E540E" w:rsidRDefault="007E540E" w:rsidP="007E540E">
      <w:pPr>
        <w:rPr>
          <w:color w:val="000F37"/>
        </w:rPr>
      </w:pPr>
      <w:r w:rsidRPr="007E540E">
        <w:rPr>
          <w:color w:val="000F37"/>
        </w:rPr>
        <w:t>(dále společně jen jako „</w:t>
      </w:r>
      <w:r w:rsidRPr="007E540E">
        <w:rPr>
          <w:b/>
          <w:color w:val="000F37"/>
        </w:rPr>
        <w:t>smluvní strany</w:t>
      </w:r>
      <w:r w:rsidRPr="007E540E">
        <w:rPr>
          <w:color w:val="000F37"/>
        </w:rPr>
        <w:t>“ anebo jednotlivě také jako „</w:t>
      </w:r>
      <w:r w:rsidRPr="007E540E">
        <w:rPr>
          <w:b/>
          <w:color w:val="000F37"/>
        </w:rPr>
        <w:t>smluvní strana</w:t>
      </w:r>
      <w:r w:rsidRPr="007E540E">
        <w:rPr>
          <w:color w:val="000F37"/>
        </w:rPr>
        <w:t>“)</w:t>
      </w:r>
    </w:p>
    <w:p w14:paraId="3CEFE304" w14:textId="77777777" w:rsidR="007E540E" w:rsidRPr="007E540E" w:rsidRDefault="007E540E" w:rsidP="007E540E"/>
    <w:p w14:paraId="59E4E5B8" w14:textId="27AA12B3" w:rsidR="007E540E" w:rsidRPr="007E540E" w:rsidRDefault="007E540E" w:rsidP="007E540E">
      <w:pPr>
        <w:jc w:val="both"/>
      </w:pPr>
      <w:r w:rsidRPr="007E540E">
        <w:t xml:space="preserve">uzavírají v souladu s ustanovením § </w:t>
      </w:r>
      <w:r w:rsidR="004F6549">
        <w:t xml:space="preserve">1746, </w:t>
      </w:r>
      <w:r w:rsidR="004F6549" w:rsidRPr="007E540E">
        <w:t>§</w:t>
      </w:r>
      <w:r w:rsidR="004F6549">
        <w:t xml:space="preserve"> </w:t>
      </w:r>
      <w:r w:rsidRPr="007E540E">
        <w:t xml:space="preserve">2079 a násl. </w:t>
      </w:r>
      <w:r w:rsidR="004F6549">
        <w:t xml:space="preserve">a </w:t>
      </w:r>
      <w:r w:rsidR="004F6549" w:rsidRPr="007E540E">
        <w:t>§</w:t>
      </w:r>
      <w:r w:rsidR="004F6549">
        <w:t xml:space="preserve"> 2586</w:t>
      </w:r>
      <w:r w:rsidR="00CF14DA">
        <w:t xml:space="preserve"> a násl.</w:t>
      </w:r>
      <w:r w:rsidR="004F6549">
        <w:t xml:space="preserve"> </w:t>
      </w:r>
      <w:r w:rsidRPr="007E540E">
        <w:t>zákona č. 89/2012 Sb., občanský zákoník, ve znění pozdějších předpisů (dále jen „</w:t>
      </w:r>
      <w:r w:rsidRPr="007E540E">
        <w:rPr>
          <w:b/>
        </w:rPr>
        <w:t>OZ</w:t>
      </w:r>
      <w:r w:rsidRPr="007E540E">
        <w:t>“) v</w:t>
      </w:r>
      <w:r w:rsidR="006668A8">
        <w:t> rámci veřejné</w:t>
      </w:r>
      <w:r w:rsidRPr="007E540E">
        <w:t xml:space="preserve"> </w:t>
      </w:r>
      <w:r w:rsidR="00B36407">
        <w:t>zakázky č. j.</w:t>
      </w:r>
      <w:r w:rsidR="00B36407" w:rsidRPr="003F3AD4">
        <w:rPr>
          <w:rFonts w:cs="Arial"/>
          <w:b/>
          <w:szCs w:val="20"/>
        </w:rPr>
        <w:t xml:space="preserve"> </w:t>
      </w:r>
      <w:r w:rsidR="00B36407">
        <w:rPr>
          <w:rFonts w:cs="Arial"/>
          <w:b/>
          <w:szCs w:val="20"/>
        </w:rPr>
        <w:t>MR13_2025</w:t>
      </w:r>
      <w:r w:rsidR="00B36407">
        <w:t xml:space="preserve"> </w:t>
      </w:r>
      <w:r w:rsidR="00B36407" w:rsidRPr="000C16A3">
        <w:rPr>
          <w:rFonts w:cs="Arial"/>
          <w:szCs w:val="20"/>
        </w:rPr>
        <w:t>s názvem</w:t>
      </w:r>
      <w:r w:rsidR="00B36407">
        <w:rPr>
          <w:rFonts w:cs="Arial"/>
          <w:b/>
          <w:szCs w:val="20"/>
        </w:rPr>
        <w:t xml:space="preserve"> </w:t>
      </w:r>
      <w:r w:rsidR="00B36407" w:rsidRPr="0080565D">
        <w:rPr>
          <w:rFonts w:cs="Arial"/>
          <w:b/>
          <w:szCs w:val="20"/>
        </w:rPr>
        <w:t>Doplnění CCTV</w:t>
      </w:r>
      <w:r w:rsidR="00B36407">
        <w:rPr>
          <w:rFonts w:cs="Arial"/>
          <w:b/>
          <w:szCs w:val="20"/>
        </w:rPr>
        <w:t xml:space="preserve"> </w:t>
      </w:r>
      <w:r w:rsidRPr="007E540E">
        <w:rPr>
          <w:rFonts w:cs="Arial"/>
          <w:szCs w:val="20"/>
        </w:rPr>
        <w:t>(dále jen „</w:t>
      </w:r>
      <w:r w:rsidRPr="007E540E">
        <w:rPr>
          <w:rFonts w:cs="Arial"/>
          <w:b/>
          <w:szCs w:val="20"/>
        </w:rPr>
        <w:t>veřejná zakázka</w:t>
      </w:r>
      <w:r w:rsidRPr="007E540E">
        <w:rPr>
          <w:rFonts w:cs="Arial"/>
          <w:szCs w:val="20"/>
        </w:rPr>
        <w:t>“)</w:t>
      </w:r>
      <w:r w:rsidRPr="007E540E">
        <w:rPr>
          <w:rFonts w:cs="Arial"/>
          <w:b/>
          <w:szCs w:val="20"/>
        </w:rPr>
        <w:t xml:space="preserve">, </w:t>
      </w:r>
      <w:r w:rsidRPr="007E540E">
        <w:t>tuto kupní smlouvu (dále jen jako „</w:t>
      </w:r>
      <w:r w:rsidRPr="007E540E">
        <w:rPr>
          <w:b/>
        </w:rPr>
        <w:t>smlouva</w:t>
      </w:r>
      <w:r w:rsidRPr="007E540E">
        <w:t>“)</w:t>
      </w:r>
    </w:p>
    <w:p w14:paraId="3D4DB8CF" w14:textId="77777777" w:rsidR="007E540E" w:rsidRPr="007E540E" w:rsidRDefault="007E540E" w:rsidP="000B1CD0">
      <w:pPr>
        <w:pStyle w:val="Heading-Number-ContractCzechRadio"/>
        <w:numPr>
          <w:ilvl w:val="0"/>
          <w:numId w:val="23"/>
        </w:numPr>
      </w:pPr>
      <w:r w:rsidRPr="007E540E">
        <w:t>Předmět smlouvy</w:t>
      </w:r>
    </w:p>
    <w:p w14:paraId="69B7A56E" w14:textId="41B67516" w:rsidR="007E540E" w:rsidRDefault="007E540E" w:rsidP="001F4C92">
      <w:pPr>
        <w:numPr>
          <w:ilvl w:val="1"/>
          <w:numId w:val="17"/>
        </w:numPr>
        <w:spacing w:after="250"/>
        <w:jc w:val="both"/>
      </w:pPr>
      <w:r w:rsidRPr="007E540E">
        <w:t>Předmětem této smlouvy je povinnost prodávajícího odevzdat kupujícímu věc</w:t>
      </w:r>
      <w:r w:rsidR="000B55AE">
        <w:t>i</w:t>
      </w:r>
      <w:r w:rsidRPr="007E540E">
        <w:t>, kter</w:t>
      </w:r>
      <w:r w:rsidR="001F4C92">
        <w:t>é</w:t>
      </w:r>
      <w:r w:rsidRPr="007E540E">
        <w:t xml:space="preserve"> jsou předmětem koupě –</w:t>
      </w:r>
      <w:r w:rsidR="006668A8">
        <w:rPr>
          <w:b/>
        </w:rPr>
        <w:t xml:space="preserve"> celkem </w:t>
      </w:r>
      <w:r w:rsidR="004077A6">
        <w:rPr>
          <w:b/>
        </w:rPr>
        <w:t>49</w:t>
      </w:r>
      <w:r w:rsidR="001F4C92" w:rsidRPr="001F4C92">
        <w:rPr>
          <w:b/>
        </w:rPr>
        <w:t xml:space="preserve"> kusů IP kamer s</w:t>
      </w:r>
      <w:r w:rsidR="00C37873">
        <w:rPr>
          <w:b/>
        </w:rPr>
        <w:t> </w:t>
      </w:r>
      <w:r w:rsidR="001F4C92" w:rsidRPr="001F4C92">
        <w:rPr>
          <w:b/>
        </w:rPr>
        <w:t>příslušenstvím</w:t>
      </w:r>
      <w:r w:rsidR="00C37873">
        <w:rPr>
          <w:b/>
        </w:rPr>
        <w:t xml:space="preserve"> (dále jen „zboží“)</w:t>
      </w:r>
      <w:r w:rsidR="006668A8">
        <w:rPr>
          <w:rFonts w:cs="Arial"/>
          <w:b/>
          <w:szCs w:val="28"/>
        </w:rPr>
        <w:t xml:space="preserve">, předmětem smlouvy je dále </w:t>
      </w:r>
      <w:r w:rsidR="001F4C92">
        <w:rPr>
          <w:rFonts w:cs="Arial"/>
          <w:b/>
          <w:szCs w:val="28"/>
        </w:rPr>
        <w:t>d</w:t>
      </w:r>
      <w:r w:rsidR="001F4C92" w:rsidRPr="0080565D">
        <w:rPr>
          <w:rFonts w:cs="Arial"/>
          <w:b/>
          <w:szCs w:val="28"/>
        </w:rPr>
        <w:t xml:space="preserve">oplnění a modernizace systému CCTV </w:t>
      </w:r>
      <w:r w:rsidR="00020352">
        <w:rPr>
          <w:rFonts w:cs="Arial"/>
          <w:b/>
          <w:szCs w:val="28"/>
        </w:rPr>
        <w:t>v jednotlivých místech plnění dle v článku II</w:t>
      </w:r>
      <w:r w:rsidR="000B55AE">
        <w:rPr>
          <w:rFonts w:cs="Arial"/>
          <w:b/>
          <w:szCs w:val="28"/>
        </w:rPr>
        <w:t>.</w:t>
      </w:r>
      <w:r w:rsidR="00020352">
        <w:rPr>
          <w:rFonts w:cs="Arial"/>
          <w:b/>
          <w:szCs w:val="28"/>
        </w:rPr>
        <w:t xml:space="preserve"> odst. 1 této smlouvy, </w:t>
      </w:r>
      <w:r w:rsidR="001F4C92" w:rsidRPr="0080565D">
        <w:rPr>
          <w:rFonts w:cs="Arial"/>
          <w:b/>
          <w:szCs w:val="28"/>
        </w:rPr>
        <w:t>včetně integrace</w:t>
      </w:r>
      <w:r w:rsidR="00020352">
        <w:rPr>
          <w:rFonts w:cs="Arial"/>
          <w:b/>
          <w:szCs w:val="28"/>
        </w:rPr>
        <w:t xml:space="preserve"> kamer</w:t>
      </w:r>
      <w:r w:rsidR="001F4C92" w:rsidRPr="0080565D">
        <w:rPr>
          <w:rFonts w:cs="Arial"/>
          <w:b/>
          <w:szCs w:val="28"/>
        </w:rPr>
        <w:t xml:space="preserve"> do stávajícího kamerového systému ČRo na pracovišti </w:t>
      </w:r>
      <w:r w:rsidR="001F4C92">
        <w:rPr>
          <w:rFonts w:cs="Arial"/>
          <w:b/>
          <w:szCs w:val="28"/>
        </w:rPr>
        <w:t>Dohledového centra ČRo</w:t>
      </w:r>
      <w:r w:rsidRPr="007E540E">
        <w:t xml:space="preserve"> (</w:t>
      </w:r>
      <w:r w:rsidR="004F6549">
        <w:t xml:space="preserve">vše </w:t>
      </w:r>
      <w:r w:rsidR="006668A8">
        <w:t xml:space="preserve"> </w:t>
      </w:r>
      <w:r w:rsidRPr="007E540E">
        <w:t>dále společně také jako „</w:t>
      </w:r>
      <w:r w:rsidRPr="007E540E">
        <w:rPr>
          <w:b/>
        </w:rPr>
        <w:t>plnění</w:t>
      </w:r>
      <w:r w:rsidRPr="007E540E">
        <w:t>“</w:t>
      </w:r>
      <w:r w:rsidR="00E86C48">
        <w:t xml:space="preserve"> – blíže </w:t>
      </w:r>
      <w:r w:rsidR="00E86C48" w:rsidRPr="00065C35">
        <w:t xml:space="preserve">specifikováno v příloze této smlouvy – </w:t>
      </w:r>
      <w:r w:rsidR="00020352" w:rsidRPr="00020352">
        <w:rPr>
          <w:b/>
        </w:rPr>
        <w:t>S</w:t>
      </w:r>
      <w:r w:rsidR="00E86C48" w:rsidRPr="00020352">
        <w:rPr>
          <w:b/>
        </w:rPr>
        <w:t>pecifikace plnění a ceny</w:t>
      </w:r>
      <w:r w:rsidRPr="007E540E">
        <w:t>) a umožnit kupujícímu nabýt vlastnické právo k plnění na straně jedné a povinnost kupujícího plnění převzít a zaplatit prodávajícímu kupní cenu na straně druhé</w:t>
      </w:r>
      <w:r w:rsidRPr="007E540E">
        <w:rPr>
          <w:rFonts w:cs="Arial"/>
        </w:rPr>
        <w:t>;</w:t>
      </w:r>
      <w:r w:rsidRPr="007E540E">
        <w:t xml:space="preserve"> to vše dle podmínek stanovených touto smlouvou.</w:t>
      </w:r>
    </w:p>
    <w:p w14:paraId="79D18D76" w14:textId="77777777" w:rsidR="001F4C92" w:rsidRPr="007E540E" w:rsidRDefault="001F4C92" w:rsidP="001F4C92">
      <w:pPr>
        <w:spacing w:after="250"/>
        <w:ind w:left="312"/>
        <w:jc w:val="both"/>
      </w:pPr>
    </w:p>
    <w:p w14:paraId="4A2C8F13" w14:textId="44715D38" w:rsidR="001F4C92" w:rsidRDefault="001F4C92" w:rsidP="000B1CD0">
      <w:pPr>
        <w:pStyle w:val="ListNumber-ContractCzechRadio"/>
        <w:numPr>
          <w:ilvl w:val="1"/>
          <w:numId w:val="20"/>
        </w:numPr>
        <w:jc w:val="both"/>
      </w:pPr>
      <w:r>
        <w:lastRenderedPageBreak/>
        <w:t xml:space="preserve">Plnění </w:t>
      </w:r>
      <w:r w:rsidRPr="00D2235F">
        <w:t xml:space="preserve">zahrnuje zejména tyto </w:t>
      </w:r>
      <w:r>
        <w:t>dodávky</w:t>
      </w:r>
      <w:r w:rsidRPr="00D2235F">
        <w:t xml:space="preserve"> a činnosti</w:t>
      </w:r>
      <w:r>
        <w:t>:</w:t>
      </w:r>
    </w:p>
    <w:p w14:paraId="2A79AE49" w14:textId="0A0D3C67" w:rsidR="001F4C92" w:rsidRDefault="001F4C92" w:rsidP="000B1CD0">
      <w:pPr>
        <w:pStyle w:val="ListNumber-ContractCzechRadio"/>
        <w:numPr>
          <w:ilvl w:val="0"/>
          <w:numId w:val="21"/>
        </w:numPr>
        <w:tabs>
          <w:tab w:val="clear" w:pos="936"/>
          <w:tab w:val="left" w:pos="709"/>
        </w:tabs>
        <w:ind w:left="567" w:hanging="283"/>
        <w:jc w:val="both"/>
      </w:pPr>
      <w:r w:rsidRPr="00A91367">
        <w:rPr>
          <w:b/>
        </w:rPr>
        <w:t>dodání celkem</w:t>
      </w:r>
      <w:r>
        <w:t xml:space="preserve"> </w:t>
      </w:r>
      <w:r w:rsidR="004077A6">
        <w:rPr>
          <w:b/>
        </w:rPr>
        <w:t>49</w:t>
      </w:r>
      <w:r w:rsidRPr="00065C35">
        <w:rPr>
          <w:b/>
        </w:rPr>
        <w:t xml:space="preserve"> kusů</w:t>
      </w:r>
      <w:r>
        <w:rPr>
          <w:b/>
        </w:rPr>
        <w:t xml:space="preserve"> IP</w:t>
      </w:r>
      <w:r w:rsidRPr="00065C35">
        <w:rPr>
          <w:b/>
        </w:rPr>
        <w:t xml:space="preserve"> kamer</w:t>
      </w:r>
      <w:r>
        <w:rPr>
          <w:b/>
        </w:rPr>
        <w:t xml:space="preserve"> s příslušenstvím</w:t>
      </w:r>
      <w:r w:rsidRPr="00065C35">
        <w:t xml:space="preserve"> (</w:t>
      </w:r>
      <w:r w:rsidR="00E86C48">
        <w:t xml:space="preserve">blíže </w:t>
      </w:r>
      <w:r w:rsidRPr="00065C35">
        <w:t xml:space="preserve">specifikováno v příloze této smlouvy – </w:t>
      </w:r>
      <w:r w:rsidR="00020352">
        <w:t>S</w:t>
      </w:r>
      <w:r w:rsidRPr="00065C35">
        <w:t>pecifikace</w:t>
      </w:r>
      <w:r w:rsidR="00E86C48">
        <w:t xml:space="preserve"> plnění a ceny</w:t>
      </w:r>
      <w:r w:rsidRPr="00065C35">
        <w:t xml:space="preserve">) </w:t>
      </w:r>
      <w:r>
        <w:t xml:space="preserve">do jednotlivých míst plnění dle článku II. </w:t>
      </w:r>
      <w:r w:rsidR="00020352">
        <w:t xml:space="preserve">odst. 1 </w:t>
      </w:r>
      <w:r>
        <w:t>této smlouvy,</w:t>
      </w:r>
    </w:p>
    <w:p w14:paraId="191FECF4" w14:textId="77777777" w:rsidR="001F4C92" w:rsidRDefault="001F4C92" w:rsidP="000B1CD0">
      <w:pPr>
        <w:pStyle w:val="ListNumber-ContractCzechRadio"/>
        <w:numPr>
          <w:ilvl w:val="0"/>
          <w:numId w:val="21"/>
        </w:numPr>
        <w:tabs>
          <w:tab w:val="clear" w:pos="936"/>
          <w:tab w:val="left" w:pos="709"/>
        </w:tabs>
        <w:ind w:left="567" w:hanging="283"/>
        <w:jc w:val="both"/>
      </w:pPr>
      <w:r w:rsidRPr="00A91367">
        <w:rPr>
          <w:b/>
        </w:rPr>
        <w:t>instalace IP kamer</w:t>
      </w:r>
      <w:r>
        <w:rPr>
          <w:b/>
        </w:rPr>
        <w:t xml:space="preserve"> s příslušenstvím</w:t>
      </w:r>
      <w:r>
        <w:t>, včetně jejich integrace do stávajícího CCTV systému ČRo,</w:t>
      </w:r>
    </w:p>
    <w:p w14:paraId="78D21C96" w14:textId="77777777" w:rsidR="001F4C92" w:rsidRDefault="001F4C92" w:rsidP="000B1CD0">
      <w:pPr>
        <w:pStyle w:val="ListNumber-ContractCzechRadio"/>
        <w:numPr>
          <w:ilvl w:val="0"/>
          <w:numId w:val="21"/>
        </w:numPr>
        <w:tabs>
          <w:tab w:val="clear" w:pos="936"/>
          <w:tab w:val="left" w:pos="709"/>
        </w:tabs>
        <w:ind w:left="567" w:hanging="283"/>
        <w:jc w:val="both"/>
      </w:pPr>
      <w:r w:rsidRPr="00020352">
        <w:rPr>
          <w:b/>
        </w:rPr>
        <w:t>kompletní zprovoznění doplněného CCTV systému</w:t>
      </w:r>
      <w:r>
        <w:t xml:space="preserve"> včetně zpracování návodů na jeho údržbu,</w:t>
      </w:r>
    </w:p>
    <w:p w14:paraId="2F9F9F6E" w14:textId="520A3A66" w:rsidR="001F4C92" w:rsidRDefault="001F4C92" w:rsidP="000B1CD0">
      <w:pPr>
        <w:pStyle w:val="ListNumber-ContractCzechRadio"/>
        <w:numPr>
          <w:ilvl w:val="0"/>
          <w:numId w:val="21"/>
        </w:numPr>
        <w:tabs>
          <w:tab w:val="clear" w:pos="936"/>
          <w:tab w:val="left" w:pos="709"/>
        </w:tabs>
        <w:ind w:left="567" w:hanging="283"/>
        <w:jc w:val="both"/>
      </w:pPr>
      <w:r w:rsidRPr="00020352">
        <w:rPr>
          <w:b/>
        </w:rPr>
        <w:t>seřízení a provedení vyzkoušení doplněného CCTV systému</w:t>
      </w:r>
      <w:r>
        <w:t xml:space="preserve">, včetně </w:t>
      </w:r>
      <w:r w:rsidRPr="00BE083D">
        <w:t>zaškolení obsluhy</w:t>
      </w:r>
      <w:r>
        <w:t xml:space="preserve"> (zaměstnanců ČRo)</w:t>
      </w:r>
      <w:r w:rsidR="005526C2">
        <w:t>,</w:t>
      </w:r>
      <w:r>
        <w:t xml:space="preserve">  </w:t>
      </w:r>
    </w:p>
    <w:p w14:paraId="45524AB2" w14:textId="6D462FB7" w:rsidR="007E540E" w:rsidRPr="00020352" w:rsidRDefault="001F4C92" w:rsidP="000B1CD0">
      <w:pPr>
        <w:pStyle w:val="ListNumber-ContractCzechRadio"/>
        <w:numPr>
          <w:ilvl w:val="0"/>
          <w:numId w:val="21"/>
        </w:numPr>
        <w:tabs>
          <w:tab w:val="clear" w:pos="936"/>
          <w:tab w:val="left" w:pos="709"/>
        </w:tabs>
        <w:ind w:left="567" w:hanging="283"/>
        <w:jc w:val="both"/>
        <w:rPr>
          <w:b/>
        </w:rPr>
      </w:pPr>
      <w:r w:rsidRPr="00020352">
        <w:rPr>
          <w:b/>
        </w:rPr>
        <w:t>zpracování dokumentace skutečného provedení plnění.</w:t>
      </w:r>
    </w:p>
    <w:p w14:paraId="0108716C" w14:textId="77777777" w:rsidR="007E540E" w:rsidRPr="007E540E" w:rsidRDefault="007E540E" w:rsidP="007E540E">
      <w:pPr>
        <w:keepNext/>
        <w:keepLines/>
        <w:numPr>
          <w:ilvl w:val="0"/>
          <w:numId w:val="15"/>
        </w:numPr>
        <w:tabs>
          <w:tab w:val="left" w:pos="0"/>
        </w:tabs>
        <w:spacing w:before="250" w:after="250"/>
        <w:jc w:val="center"/>
        <w:outlineLvl w:val="0"/>
        <w:rPr>
          <w:rFonts w:eastAsiaTheme="majorEastAsia" w:cstheme="majorBidi"/>
          <w:b/>
          <w:color w:val="000F37"/>
          <w:szCs w:val="26"/>
        </w:rPr>
      </w:pPr>
      <w:r w:rsidRPr="007E540E">
        <w:rPr>
          <w:rFonts w:eastAsiaTheme="majorEastAsia" w:cstheme="majorBidi"/>
          <w:b/>
          <w:color w:val="000F37"/>
          <w:szCs w:val="26"/>
        </w:rPr>
        <w:t>Místo a doba plnění</w:t>
      </w:r>
    </w:p>
    <w:p w14:paraId="0648783A" w14:textId="658CE1ED" w:rsidR="001F4C92" w:rsidRDefault="001F4C92" w:rsidP="000B1CD0">
      <w:pPr>
        <w:pStyle w:val="ListNumber-ContractCzechRadio"/>
        <w:numPr>
          <w:ilvl w:val="1"/>
          <w:numId w:val="24"/>
        </w:numPr>
        <w:spacing w:after="0"/>
      </w:pPr>
      <w:r>
        <w:t>Místem provádění i předání plnění j</w:t>
      </w:r>
      <w:r w:rsidR="00020352">
        <w:t>sou tato pracoviště ČRo:</w:t>
      </w:r>
    </w:p>
    <w:p w14:paraId="253900F8" w14:textId="77777777" w:rsidR="001F4C92" w:rsidRPr="00513B8C" w:rsidRDefault="001F4C92" w:rsidP="000B1CD0">
      <w:pPr>
        <w:pStyle w:val="ListNumber-ContractCzechRadio"/>
        <w:numPr>
          <w:ilvl w:val="0"/>
          <w:numId w:val="22"/>
        </w:numPr>
        <w:spacing w:after="0"/>
        <w:ind w:hanging="748"/>
      </w:pPr>
      <w:r w:rsidRPr="00513B8C">
        <w:t>Komplex budov ČRo, Vinohradská 12, Římská 13, Římská 15, Praha 2</w:t>
      </w:r>
    </w:p>
    <w:p w14:paraId="16E6F0E7" w14:textId="77777777" w:rsidR="001F4C92" w:rsidRPr="00513B8C" w:rsidRDefault="001F4C92" w:rsidP="000B1CD0">
      <w:pPr>
        <w:pStyle w:val="ListNumber-ContractCzechRadio"/>
        <w:numPr>
          <w:ilvl w:val="0"/>
          <w:numId w:val="22"/>
        </w:numPr>
        <w:spacing w:after="0"/>
        <w:ind w:hanging="748"/>
      </w:pPr>
      <w:r w:rsidRPr="00513B8C">
        <w:t>ČRo České Budějovice, U Tří lvů 1, České Budějovice</w:t>
      </w:r>
    </w:p>
    <w:p w14:paraId="34B49A59" w14:textId="77777777" w:rsidR="001F4C92" w:rsidRPr="00513B8C" w:rsidRDefault="001F4C92" w:rsidP="000B1CD0">
      <w:pPr>
        <w:pStyle w:val="ListNumber-ContractCzechRadio"/>
        <w:numPr>
          <w:ilvl w:val="0"/>
          <w:numId w:val="22"/>
        </w:numPr>
        <w:spacing w:after="0"/>
        <w:ind w:hanging="748"/>
      </w:pPr>
      <w:r w:rsidRPr="00513B8C">
        <w:t>ČRo Sever, Na Schodech 10, Ústí nad Labem</w:t>
      </w:r>
    </w:p>
    <w:p w14:paraId="0F92064D" w14:textId="77777777" w:rsidR="001F4C92" w:rsidRPr="00513B8C" w:rsidRDefault="001F4C92" w:rsidP="000B1CD0">
      <w:pPr>
        <w:pStyle w:val="ListNumber-ContractCzechRadio"/>
        <w:numPr>
          <w:ilvl w:val="0"/>
          <w:numId w:val="22"/>
        </w:numPr>
        <w:spacing w:after="0"/>
        <w:ind w:hanging="748"/>
      </w:pPr>
      <w:r w:rsidRPr="00513B8C">
        <w:t>ČRo Liberec, Modrá 1048, Liberec 6</w:t>
      </w:r>
    </w:p>
    <w:p w14:paraId="700873C3" w14:textId="77777777" w:rsidR="001F4C92" w:rsidRPr="00513B8C" w:rsidRDefault="001F4C92" w:rsidP="000B1CD0">
      <w:pPr>
        <w:pStyle w:val="ListNumber-ContractCzechRadio"/>
        <w:numPr>
          <w:ilvl w:val="0"/>
          <w:numId w:val="22"/>
        </w:numPr>
        <w:spacing w:after="0"/>
        <w:ind w:hanging="748"/>
      </w:pPr>
      <w:r w:rsidRPr="00513B8C">
        <w:t>ČRo Hradec Králové, Havlíčkova 292, Hradec Králové</w:t>
      </w:r>
    </w:p>
    <w:p w14:paraId="0F4DFE19" w14:textId="77777777" w:rsidR="001F4C92" w:rsidRPr="00513B8C" w:rsidRDefault="001F4C92" w:rsidP="000B1CD0">
      <w:pPr>
        <w:pStyle w:val="ListNumber-ContractCzechRadio"/>
        <w:numPr>
          <w:ilvl w:val="0"/>
          <w:numId w:val="22"/>
        </w:numPr>
        <w:spacing w:after="0"/>
        <w:ind w:hanging="748"/>
      </w:pPr>
      <w:r w:rsidRPr="00513B8C">
        <w:t>ČRo Plzeň, Nám. Míru 10, Plzeň</w:t>
      </w:r>
    </w:p>
    <w:p w14:paraId="3E19BB1B" w14:textId="77777777" w:rsidR="001F4C92" w:rsidRPr="00513B8C" w:rsidRDefault="001F4C92" w:rsidP="000B1CD0">
      <w:pPr>
        <w:pStyle w:val="ListNumber-ContractCzechRadio"/>
        <w:numPr>
          <w:ilvl w:val="0"/>
          <w:numId w:val="22"/>
        </w:numPr>
        <w:spacing w:after="0"/>
        <w:ind w:hanging="748"/>
      </w:pPr>
      <w:r w:rsidRPr="00513B8C">
        <w:t>ČRo Karlovy Vary, Zítkova 3, Karlovy Vary</w:t>
      </w:r>
    </w:p>
    <w:p w14:paraId="3853186F" w14:textId="0058907C" w:rsidR="001F4C92" w:rsidRDefault="001F4C92" w:rsidP="000B1CD0">
      <w:pPr>
        <w:pStyle w:val="ListNumber-ContractCzechRadio"/>
        <w:numPr>
          <w:ilvl w:val="0"/>
          <w:numId w:val="22"/>
        </w:numPr>
        <w:spacing w:after="0"/>
        <w:ind w:hanging="748"/>
      </w:pPr>
      <w:r w:rsidRPr="00513B8C">
        <w:t>ČRo Olomouc, Horní nám. 20, Horní nám. 21, Olomouc</w:t>
      </w:r>
      <w:r w:rsidR="00CF14DA" w:rsidRPr="00513B8C">
        <w:t>.</w:t>
      </w:r>
      <w:r w:rsidRPr="00513B8C">
        <w:t xml:space="preserve"> </w:t>
      </w:r>
    </w:p>
    <w:p w14:paraId="60AB93CD" w14:textId="31520680" w:rsidR="004077A6" w:rsidRDefault="004077A6" w:rsidP="004077A6">
      <w:pPr>
        <w:pStyle w:val="ListNumber-ContractCzechRadio"/>
        <w:numPr>
          <w:ilvl w:val="0"/>
          <w:numId w:val="0"/>
        </w:numPr>
        <w:spacing w:after="0"/>
        <w:ind w:left="284"/>
      </w:pPr>
    </w:p>
    <w:p w14:paraId="7982109C" w14:textId="1D534261" w:rsidR="004077A6" w:rsidRPr="004077A6" w:rsidRDefault="004077A6" w:rsidP="000547D1">
      <w:pPr>
        <w:pStyle w:val="ListNumber-ContractCzechRadio"/>
        <w:numPr>
          <w:ilvl w:val="0"/>
          <w:numId w:val="0"/>
        </w:numPr>
        <w:spacing w:after="0"/>
        <w:jc w:val="both"/>
      </w:pPr>
      <w:r w:rsidRPr="004077A6">
        <w:t xml:space="preserve">Bude-li uplatněna vyhrazená změna závazku ohledně dodání </w:t>
      </w:r>
      <w:r w:rsidR="007A7617">
        <w:t xml:space="preserve">a instalace </w:t>
      </w:r>
      <w:r w:rsidRPr="004077A6">
        <w:t xml:space="preserve">3 ks kamer do ČRo Zlín, je místem plnění i pracoviště </w:t>
      </w:r>
      <w:r w:rsidRPr="007A7617">
        <w:t>ČRo Zlín, Osvoboditelů 187, Zlín.</w:t>
      </w:r>
    </w:p>
    <w:p w14:paraId="66DD355C" w14:textId="77777777" w:rsidR="001F4C92" w:rsidRPr="007618E9" w:rsidRDefault="001F4C92" w:rsidP="004077A6">
      <w:pPr>
        <w:pStyle w:val="ListNumber-ContractCzechRadio"/>
        <w:numPr>
          <w:ilvl w:val="0"/>
          <w:numId w:val="0"/>
        </w:numPr>
        <w:spacing w:after="0"/>
        <w:rPr>
          <w:b/>
        </w:rPr>
      </w:pPr>
    </w:p>
    <w:p w14:paraId="669D09BE" w14:textId="797BBF69" w:rsidR="00525E11" w:rsidRDefault="00525E11" w:rsidP="004077A6">
      <w:pPr>
        <w:pStyle w:val="ListNumber-ContractCzechRadio"/>
        <w:numPr>
          <w:ilvl w:val="1"/>
          <w:numId w:val="24"/>
        </w:numPr>
        <w:jc w:val="both"/>
      </w:pPr>
      <w:r w:rsidRPr="004545D6">
        <w:t>Na přesném datu započetí p</w:t>
      </w:r>
      <w:r w:rsidR="00E41E27">
        <w:t>oskytování plnění</w:t>
      </w:r>
      <w:r w:rsidRPr="004545D6">
        <w:t xml:space="preserve"> a jeho způsobu je </w:t>
      </w:r>
      <w:r>
        <w:t>prodávající</w:t>
      </w:r>
      <w:r w:rsidRPr="004545D6">
        <w:t xml:space="preserve"> povinen se </w:t>
      </w:r>
      <w:r>
        <w:t xml:space="preserve">předem písemně </w:t>
      </w:r>
      <w:r w:rsidRPr="004545D6">
        <w:t xml:space="preserve">dohodnout s </w:t>
      </w:r>
      <w:r>
        <w:t>kupujícím</w:t>
      </w:r>
      <w:r w:rsidRPr="004545D6">
        <w:t xml:space="preserve">. </w:t>
      </w:r>
      <w:r w:rsidR="000547D1">
        <w:t xml:space="preserve">Kupující </w:t>
      </w:r>
      <w:r w:rsidR="00193B37">
        <w:t>písemně vyrozumí prodávajícího</w:t>
      </w:r>
      <w:r w:rsidR="000547D1">
        <w:t xml:space="preserve"> nejpozději do 3</w:t>
      </w:r>
      <w:r w:rsidR="00390630">
        <w:t>1</w:t>
      </w:r>
      <w:r w:rsidR="000547D1">
        <w:t>.</w:t>
      </w:r>
      <w:r w:rsidR="00390630">
        <w:t>10.</w:t>
      </w:r>
      <w:r w:rsidR="000547D1">
        <w:t xml:space="preserve">2025, zda chce využít svého práva na vyhrazenou změnu závazku – </w:t>
      </w:r>
      <w:r w:rsidR="007A7617">
        <w:t xml:space="preserve">dodání a </w:t>
      </w:r>
      <w:r w:rsidR="000547D1">
        <w:t>instalace 3 ks kamer do pracoviště ČRo Zlín.</w:t>
      </w:r>
    </w:p>
    <w:p w14:paraId="25714A9F" w14:textId="6B864099" w:rsidR="001F4C92" w:rsidRPr="007E540E" w:rsidRDefault="00525E11" w:rsidP="004077A6">
      <w:pPr>
        <w:pStyle w:val="ListNumber-ContractCzechRadio"/>
        <w:numPr>
          <w:ilvl w:val="1"/>
          <w:numId w:val="24"/>
        </w:numPr>
        <w:jc w:val="both"/>
      </w:pPr>
      <w:r>
        <w:t>P</w:t>
      </w:r>
      <w:r w:rsidR="00982E9F">
        <w:t>rodávající</w:t>
      </w:r>
      <w:r w:rsidR="001F4C92" w:rsidRPr="004545D6">
        <w:t xml:space="preserve"> se zavazuje</w:t>
      </w:r>
      <w:r w:rsidR="001F4C92">
        <w:t xml:space="preserve"> dokončit</w:t>
      </w:r>
      <w:r w:rsidR="001F4C92" w:rsidRPr="004545D6">
        <w:t xml:space="preserve"> </w:t>
      </w:r>
      <w:r w:rsidR="001F4C92">
        <w:t>plnění</w:t>
      </w:r>
      <w:r w:rsidR="001F4C92" w:rsidRPr="004545D6">
        <w:t xml:space="preserve"> </w:t>
      </w:r>
      <w:r w:rsidR="001F4C92">
        <w:t xml:space="preserve">nejpozději </w:t>
      </w:r>
      <w:r w:rsidR="00D75D38">
        <w:rPr>
          <w:b/>
        </w:rPr>
        <w:t>31.12.</w:t>
      </w:r>
      <w:r w:rsidR="006B39EB" w:rsidRPr="006B39EB">
        <w:rPr>
          <w:b/>
        </w:rPr>
        <w:t xml:space="preserve"> 2025</w:t>
      </w:r>
      <w:r w:rsidR="001F4C92" w:rsidRPr="005321DA">
        <w:rPr>
          <w:b/>
        </w:rPr>
        <w:t>.</w:t>
      </w:r>
    </w:p>
    <w:p w14:paraId="23C861B7" w14:textId="77777777" w:rsidR="007E540E" w:rsidRPr="007E540E" w:rsidRDefault="007E540E" w:rsidP="007E540E">
      <w:pPr>
        <w:numPr>
          <w:ilvl w:val="1"/>
          <w:numId w:val="17"/>
        </w:numPr>
        <w:spacing w:after="250"/>
        <w:jc w:val="both"/>
      </w:pPr>
      <w:r w:rsidRPr="007E540E">
        <w:t>Prodávající je povinen při realizaci plnění dodržovat pravidla bezpečnosti a ochrany zdraví při práci, pravidla požární bezpečnosti a vnitřní předpisy kupujícího, se kterými byl seznámen. Přílohou k této smlouvě jsou Podmínky poskytování služeb externích osob v objektech ČRo, které je prodávající povinen dodržovat.</w:t>
      </w:r>
    </w:p>
    <w:p w14:paraId="59597023" w14:textId="77777777" w:rsidR="007E540E" w:rsidRPr="007E540E" w:rsidRDefault="007E540E" w:rsidP="007E540E">
      <w:pPr>
        <w:numPr>
          <w:ilvl w:val="1"/>
          <w:numId w:val="17"/>
        </w:numPr>
        <w:spacing w:after="250"/>
        <w:jc w:val="both"/>
      </w:pPr>
      <w:r w:rsidRPr="007E540E">
        <w:t>Prodávající se zavazuje uvést místo plnění do původního stavu a na vlastní náklady odstranit v souladu s platnými právními předpisy odpad vzniklý při plnění. Současně prodávající podpisem této smlouvy prohlašuje, že se dostatečným způsobem seznámil s místem plnění a je tak plně způsobilý k řádnému plnění povinností dle této smlouvy.</w:t>
      </w:r>
    </w:p>
    <w:p w14:paraId="572FD391" w14:textId="77777777" w:rsidR="007E540E" w:rsidRPr="007E540E" w:rsidRDefault="007E540E" w:rsidP="000547D1">
      <w:pPr>
        <w:pStyle w:val="Heading-Number-ContractCzechRadio"/>
        <w:rPr>
          <w:b w:val="0"/>
        </w:rPr>
      </w:pPr>
      <w:r w:rsidRPr="007E540E">
        <w:t>Cena plnění a platební podmínky</w:t>
      </w:r>
    </w:p>
    <w:p w14:paraId="60D44E3F" w14:textId="77777777" w:rsidR="007E540E" w:rsidRPr="007E540E" w:rsidRDefault="007E540E" w:rsidP="000B1CD0">
      <w:pPr>
        <w:pStyle w:val="ListNumber-ContractCzechRadio"/>
        <w:numPr>
          <w:ilvl w:val="1"/>
          <w:numId w:val="28"/>
        </w:numPr>
        <w:jc w:val="both"/>
      </w:pPr>
      <w:r w:rsidRPr="007E540E">
        <w:t xml:space="preserve">Celková cena plnění je dána nabídkou prodávajícího ve veřejné zakázce a činí </w:t>
      </w:r>
      <w:r w:rsidRPr="005D3E83">
        <w:rPr>
          <w:rFonts w:cs="Arial"/>
          <w:b/>
          <w:szCs w:val="20"/>
        </w:rPr>
        <w:t>[</w:t>
      </w:r>
      <w:r w:rsidRPr="005D3E83">
        <w:rPr>
          <w:rFonts w:cs="Arial"/>
          <w:b/>
          <w:szCs w:val="20"/>
          <w:highlight w:val="yellow"/>
        </w:rPr>
        <w:t>DOPLNIT</w:t>
      </w:r>
      <w:proofErr w:type="gramStart"/>
      <w:r w:rsidRPr="005D3E83">
        <w:rPr>
          <w:rFonts w:cs="Arial"/>
          <w:b/>
          <w:szCs w:val="20"/>
        </w:rPr>
        <w:t>],-</w:t>
      </w:r>
      <w:proofErr w:type="gramEnd"/>
      <w:r w:rsidRPr="005D3E83">
        <w:rPr>
          <w:rFonts w:cs="Arial"/>
          <w:b/>
          <w:szCs w:val="20"/>
        </w:rPr>
        <w:t xml:space="preserve"> </w:t>
      </w:r>
      <w:r w:rsidRPr="002F3A95">
        <w:rPr>
          <w:b/>
        </w:rPr>
        <w:t>Kč</w:t>
      </w:r>
      <w:r w:rsidRPr="007E540E">
        <w:t xml:space="preserve"> (slovy: </w:t>
      </w:r>
      <w:r w:rsidRPr="005D3E83">
        <w:rPr>
          <w:rFonts w:cs="Arial"/>
          <w:szCs w:val="20"/>
        </w:rPr>
        <w:t>[</w:t>
      </w:r>
      <w:r w:rsidRPr="005D3E83">
        <w:rPr>
          <w:rFonts w:cs="Arial"/>
          <w:szCs w:val="20"/>
          <w:highlight w:val="yellow"/>
        </w:rPr>
        <w:t>DOPLNIT</w:t>
      </w:r>
      <w:r w:rsidRPr="005D3E83">
        <w:rPr>
          <w:rFonts w:cs="Arial"/>
          <w:szCs w:val="20"/>
        </w:rPr>
        <w:t xml:space="preserve">] </w:t>
      </w:r>
      <w:r w:rsidRPr="007E540E">
        <w:t>korun českých)</w:t>
      </w:r>
      <w:r w:rsidRPr="005D3E83">
        <w:rPr>
          <w:b/>
        </w:rPr>
        <w:t xml:space="preserve"> bez DPH</w:t>
      </w:r>
      <w:r w:rsidRPr="007E540E">
        <w:t>. Režim DPH bude uplatněn v souladu se zákonem č. 235/2004 Sb., o dani z přidané hodnoty, ve znění pozdějších předpisů (dále jen „</w:t>
      </w:r>
      <w:r w:rsidRPr="005D3E83">
        <w:rPr>
          <w:b/>
        </w:rPr>
        <w:t>ZDPH</w:t>
      </w:r>
      <w:r w:rsidRPr="007E540E">
        <w:t>“). Rozpis ceny je uveden v příloze této smlouvy.</w:t>
      </w:r>
    </w:p>
    <w:p w14:paraId="4BCAA84B" w14:textId="77777777" w:rsidR="007E540E" w:rsidRPr="007E540E" w:rsidRDefault="007E540E" w:rsidP="007E540E">
      <w:pPr>
        <w:numPr>
          <w:ilvl w:val="1"/>
          <w:numId w:val="17"/>
        </w:numPr>
        <w:spacing w:after="250"/>
        <w:jc w:val="both"/>
      </w:pPr>
      <w:r w:rsidRPr="007E540E">
        <w:lastRenderedPageBreak/>
        <w:t>Cena dle předchozího odstavce je konečná a zahrnuje veškeré náklady prodávajícího související s plněním dle této smlouvy (např. doprava zboží do místa odevzdání, zabalení zboží, ekologická likvidace vzniklého odpadu). Kupující neposkytuje prodávajícímu jakékoliv zálohy.</w:t>
      </w:r>
    </w:p>
    <w:p w14:paraId="59247868" w14:textId="2D1E2BBB" w:rsidR="000B55AE" w:rsidRDefault="002F3A95" w:rsidP="007E540E">
      <w:pPr>
        <w:numPr>
          <w:ilvl w:val="1"/>
          <w:numId w:val="17"/>
        </w:numPr>
        <w:spacing w:after="250"/>
        <w:jc w:val="both"/>
      </w:pPr>
      <w:r>
        <w:t>Smluvní strany se dohodly na měsíční fakturaci</w:t>
      </w:r>
      <w:r w:rsidR="000532BF">
        <w:t>, a to</w:t>
      </w:r>
      <w:r w:rsidR="008B080C">
        <w:t xml:space="preserve"> za všechna místa plnění společně</w:t>
      </w:r>
      <w:r>
        <w:t>.</w:t>
      </w:r>
      <w:r w:rsidR="008B080C">
        <w:t xml:space="preserve"> </w:t>
      </w:r>
      <w:r>
        <w:t xml:space="preserve"> Prodávající</w:t>
      </w:r>
      <w:r w:rsidRPr="004545D6">
        <w:t xml:space="preserve"> má právo na zaplacení ceny </w:t>
      </w:r>
      <w:r>
        <w:t>plnění, které bylo v uplynulém kalendářním měsíci v jednotlivých místech plnění prodávajícím skutečně poskytnuto</w:t>
      </w:r>
      <w:r w:rsidR="000B55AE">
        <w:t xml:space="preserve"> a řádně odevzdáno</w:t>
      </w:r>
      <w:r w:rsidR="00E2670D">
        <w:t xml:space="preserve"> (dle článku V. této smlouvy)</w:t>
      </w:r>
      <w:r>
        <w:t xml:space="preserve">. </w:t>
      </w:r>
    </w:p>
    <w:p w14:paraId="7F23D7DE" w14:textId="3261BF0B" w:rsidR="007E540E" w:rsidRPr="007E540E" w:rsidRDefault="007E540E" w:rsidP="007E540E">
      <w:pPr>
        <w:numPr>
          <w:ilvl w:val="1"/>
          <w:numId w:val="17"/>
        </w:numPr>
        <w:spacing w:after="250"/>
        <w:jc w:val="both"/>
      </w:pPr>
      <w:r w:rsidRPr="007E540E">
        <w:t>Úhrada ceny bude provedena kupujícím základě daňového dokladu (dále jen „</w:t>
      </w:r>
      <w:r w:rsidRPr="007E540E">
        <w:rPr>
          <w:b/>
        </w:rPr>
        <w:t>faktura</w:t>
      </w:r>
      <w:r w:rsidRPr="007E540E">
        <w:t xml:space="preserve">“). Splatnost faktury činí 24 dnů od data jejího vystavení prodávajícím za předpokladu jejího doručení kupujícímu do 3 dnů od data vystavení. V případě pozdějšího doručení faktury činí lhůta splatnosti faktury 21 dnů ode dne jejího skutečného doručení kupujícímu. Využije-li prodávající možnost zaslat kupujícímu fakturu elektronickou poštou, je povinen ji zaslat v PDF formátu ze své e-mailové adresy na e-mailovou adresu kupujícího </w:t>
      </w:r>
      <w:hyperlink r:id="rId8" w:history="1">
        <w:r w:rsidRPr="007E540E">
          <w:rPr>
            <w:b/>
            <w:u w:val="single"/>
          </w:rPr>
          <w:t>fakturace@rozhlas.cz</w:t>
        </w:r>
      </w:hyperlink>
      <w:r w:rsidRPr="007E540E">
        <w:t xml:space="preserve"> a v kopii na e-mailovou adresu zástupce kupujícího pro věcná jednání dle této smlouvy. Za den doručení faktury se v takovém případě považuje den jejího doručení do uvedených e-mailových schránek kupujícího.</w:t>
      </w:r>
    </w:p>
    <w:p w14:paraId="1D1D53B7" w14:textId="7149A5CC" w:rsidR="007E540E" w:rsidRPr="007E540E" w:rsidRDefault="007E540E" w:rsidP="007E540E">
      <w:pPr>
        <w:numPr>
          <w:ilvl w:val="1"/>
          <w:numId w:val="17"/>
        </w:numPr>
        <w:spacing w:after="250"/>
        <w:jc w:val="both"/>
      </w:pPr>
      <w:r w:rsidRPr="007E540E">
        <w:t>Faktura musí mít veškeré náležitosti dle platných právních předpisů</w:t>
      </w:r>
      <w:r w:rsidR="009F094B">
        <w:t xml:space="preserve">, </w:t>
      </w:r>
      <w:r w:rsidR="00F064D0">
        <w:t>musí obsahovat rozpis plnění a jeho cenu dle jednotlivých míst plnění</w:t>
      </w:r>
      <w:r w:rsidRPr="007E540E">
        <w:t xml:space="preserve"> a její přílohou musí být </w:t>
      </w:r>
      <w:r w:rsidRPr="00A74080">
        <w:rPr>
          <w:b/>
        </w:rPr>
        <w:t>kopie protokolu o odevzdání</w:t>
      </w:r>
      <w:r w:rsidR="00181DAB">
        <w:rPr>
          <w:b/>
        </w:rPr>
        <w:t xml:space="preserve"> plnění</w:t>
      </w:r>
      <w:r w:rsidR="00883AFB">
        <w:rPr>
          <w:b/>
        </w:rPr>
        <w:t xml:space="preserve"> </w:t>
      </w:r>
      <w:r w:rsidR="00883AFB" w:rsidRPr="007E540E">
        <w:t>(dále jen „</w:t>
      </w:r>
      <w:r w:rsidR="00883AFB" w:rsidRPr="00883AFB">
        <w:rPr>
          <w:b/>
        </w:rPr>
        <w:t>protokol o odevzdání</w:t>
      </w:r>
      <w:r w:rsidR="00883AFB" w:rsidRPr="007E540E">
        <w:t>“),</w:t>
      </w:r>
      <w:r w:rsidR="002C2975">
        <w:t xml:space="preserve"> </w:t>
      </w:r>
      <w:r w:rsidRPr="007E540E">
        <w:t>potvrzeného oprávněnými zástupci smluvních stran. V případě, že faktura neobsahuje tyto náležitosti nebo obsahuje nesprávné údaje, je kupující oprávněn fakturu vrátit prodávajícímu a ten je povinen vystavit fakturu novou nebo ji opravit. Po tuto dobu lhůta splatnosti neběží a začíná plynout od počátku okamžikem doručení nové nebo opravené faktury kupujícímu.</w:t>
      </w:r>
    </w:p>
    <w:p w14:paraId="092154E6" w14:textId="77777777" w:rsidR="007E540E" w:rsidRPr="007E540E" w:rsidRDefault="007E540E" w:rsidP="007E540E">
      <w:pPr>
        <w:numPr>
          <w:ilvl w:val="1"/>
          <w:numId w:val="17"/>
        </w:numPr>
        <w:spacing w:after="250"/>
        <w:jc w:val="both"/>
      </w:pPr>
      <w:r w:rsidRPr="007E540E">
        <w:t xml:space="preserve">Prodávající zdanitelného plnění prohlašuje, že není v souladu s § </w:t>
      </w:r>
      <w:proofErr w:type="gramStart"/>
      <w:r w:rsidRPr="007E540E">
        <w:t>106a</w:t>
      </w:r>
      <w:proofErr w:type="gramEnd"/>
      <w:r w:rsidRPr="007E540E">
        <w:t xml:space="preserve"> ZDPH, tzv. nespolehlivým plátcem. Smluvní strany se dohodly, že v případě, že Český rozhlas jako příjemce zdanitelného plnění bude ručit v souladu s § 109 ZDPH za nezaplacenou DPH (zejména v případě, že bude prodávající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prodávajícímu zdanitelného plnění písemný doklad. Český rozhlas má právo odstoupit od této smlouvy v případě, že prodávající zdanitelného plnění bude v průběhu trvání této smlouvy prohlášen za nespolehlivého plátce.</w:t>
      </w:r>
    </w:p>
    <w:p w14:paraId="4FE96EEE" w14:textId="23418529" w:rsidR="00E72E19" w:rsidRDefault="00E72E19" w:rsidP="000547D1">
      <w:pPr>
        <w:pStyle w:val="Heading-Number-ContractCzechRadio"/>
        <w:numPr>
          <w:ilvl w:val="0"/>
          <w:numId w:val="24"/>
        </w:numPr>
      </w:pPr>
      <w:r>
        <w:t>Vyhrazená změna závazku</w:t>
      </w:r>
    </w:p>
    <w:p w14:paraId="0ED2E604" w14:textId="2D95EDE1" w:rsidR="00E72E19" w:rsidRDefault="00E72E19" w:rsidP="000547D1">
      <w:pPr>
        <w:pStyle w:val="ListNumber-ContractCzechRadio"/>
        <w:numPr>
          <w:ilvl w:val="1"/>
          <w:numId w:val="24"/>
        </w:numPr>
      </w:pPr>
      <w:r>
        <w:t xml:space="preserve">Kupující si jako zadavatel si vyhrazuje právo na změnu závazku. </w:t>
      </w:r>
    </w:p>
    <w:p w14:paraId="4BCECD84" w14:textId="73E86E18" w:rsidR="00E72E19" w:rsidRPr="0063583F" w:rsidRDefault="00E72E19" w:rsidP="000547D1">
      <w:pPr>
        <w:pStyle w:val="ListNumber-ContractCzechRadio"/>
        <w:numPr>
          <w:ilvl w:val="1"/>
          <w:numId w:val="24"/>
        </w:numPr>
        <w:jc w:val="both"/>
      </w:pPr>
      <w:r>
        <w:t>Kupující je oprávněn svého práva na změnu závazku využít za předpokladu, že plnění dle této smlouvy bude řádně a včas poskytováno v termínech stanovených smluvními stranami způsobem dle této smlouvy a že na straně kupujícího vyvstane potřeba poskytnutí plnění spočívajícího v</w:t>
      </w:r>
      <w:r w:rsidR="000547D1">
        <w:t xml:space="preserve"> </w:t>
      </w:r>
      <w:r w:rsidR="000547D1" w:rsidRPr="000547D1">
        <w:rPr>
          <w:b/>
        </w:rPr>
        <w:t>(i)</w:t>
      </w:r>
      <w:r w:rsidR="000547D1">
        <w:t xml:space="preserve"> </w:t>
      </w:r>
      <w:r>
        <w:rPr>
          <w:b/>
        </w:rPr>
        <w:t>dodání náhradních dílů pro systém CCTV (</w:t>
      </w:r>
      <w:r w:rsidR="0032517D">
        <w:rPr>
          <w:b/>
        </w:rPr>
        <w:t xml:space="preserve">zejm. </w:t>
      </w:r>
      <w:r w:rsidR="00B5522B">
        <w:rPr>
          <w:b/>
        </w:rPr>
        <w:t>h</w:t>
      </w:r>
      <w:r w:rsidR="0032517D">
        <w:rPr>
          <w:b/>
        </w:rPr>
        <w:t>ardwarov</w:t>
      </w:r>
      <w:r w:rsidR="003A5251">
        <w:rPr>
          <w:b/>
        </w:rPr>
        <w:t>ých</w:t>
      </w:r>
      <w:r w:rsidR="0032517D">
        <w:rPr>
          <w:b/>
        </w:rPr>
        <w:t xml:space="preserve"> komponent - kamer, disk</w:t>
      </w:r>
      <w:r w:rsidR="003A5251">
        <w:rPr>
          <w:b/>
        </w:rPr>
        <w:t>ů</w:t>
      </w:r>
      <w:r w:rsidR="0032517D">
        <w:rPr>
          <w:b/>
        </w:rPr>
        <w:t>, převodník</w:t>
      </w:r>
      <w:r w:rsidR="003A5251">
        <w:rPr>
          <w:b/>
        </w:rPr>
        <w:t>ů</w:t>
      </w:r>
      <w:r w:rsidR="0032517D">
        <w:rPr>
          <w:b/>
        </w:rPr>
        <w:t>, server</w:t>
      </w:r>
      <w:r w:rsidR="003A5251">
        <w:rPr>
          <w:b/>
        </w:rPr>
        <w:t>ů</w:t>
      </w:r>
      <w:r w:rsidR="0032517D">
        <w:rPr>
          <w:b/>
        </w:rPr>
        <w:t xml:space="preserve">, PC, </w:t>
      </w:r>
      <w:proofErr w:type="spellStart"/>
      <w:r w:rsidR="003A5251">
        <w:rPr>
          <w:b/>
        </w:rPr>
        <w:t>s</w:t>
      </w:r>
      <w:r w:rsidR="0032517D">
        <w:rPr>
          <w:b/>
        </w:rPr>
        <w:t>witch</w:t>
      </w:r>
      <w:r w:rsidR="003A5251">
        <w:rPr>
          <w:b/>
        </w:rPr>
        <w:t>ů</w:t>
      </w:r>
      <w:proofErr w:type="spellEnd"/>
      <w:r w:rsidR="0032517D">
        <w:rPr>
          <w:b/>
        </w:rPr>
        <w:t>, uložiš</w:t>
      </w:r>
      <w:r w:rsidR="003A5251">
        <w:rPr>
          <w:b/>
        </w:rPr>
        <w:t>ť</w:t>
      </w:r>
      <w:r w:rsidR="0032517D">
        <w:rPr>
          <w:b/>
        </w:rPr>
        <w:t>, obrazov</w:t>
      </w:r>
      <w:r w:rsidR="003A5251">
        <w:rPr>
          <w:b/>
        </w:rPr>
        <w:t>ek či</w:t>
      </w:r>
      <w:r w:rsidR="0032517D">
        <w:rPr>
          <w:b/>
        </w:rPr>
        <w:t xml:space="preserve"> monitorov</w:t>
      </w:r>
      <w:r w:rsidR="003A5251">
        <w:rPr>
          <w:b/>
        </w:rPr>
        <w:t>ých</w:t>
      </w:r>
      <w:r w:rsidR="0032517D">
        <w:rPr>
          <w:b/>
        </w:rPr>
        <w:t xml:space="preserve"> stěn</w:t>
      </w:r>
      <w:r>
        <w:rPr>
          <w:b/>
        </w:rPr>
        <w:t>)</w:t>
      </w:r>
      <w:r w:rsidR="0086427C">
        <w:rPr>
          <w:b/>
        </w:rPr>
        <w:t xml:space="preserve"> v hodnotě maximálně 200.000 korun</w:t>
      </w:r>
      <w:r w:rsidR="000547D1">
        <w:t xml:space="preserve">, </w:t>
      </w:r>
      <w:r w:rsidR="007A7617">
        <w:t>nebo</w:t>
      </w:r>
      <w:r w:rsidR="000547D1">
        <w:t xml:space="preserve"> </w:t>
      </w:r>
      <w:r w:rsidR="000547D1" w:rsidRPr="000547D1">
        <w:rPr>
          <w:b/>
        </w:rPr>
        <w:t>(</w:t>
      </w:r>
      <w:proofErr w:type="spellStart"/>
      <w:r w:rsidR="000547D1" w:rsidRPr="000547D1">
        <w:rPr>
          <w:b/>
        </w:rPr>
        <w:t>ii</w:t>
      </w:r>
      <w:proofErr w:type="spellEnd"/>
      <w:r w:rsidR="000547D1" w:rsidRPr="000547D1">
        <w:rPr>
          <w:b/>
        </w:rPr>
        <w:t>) dodání a instalace 3 ks kamer do pracoviště ČRo Zlín</w:t>
      </w:r>
      <w:r w:rsidR="0086427C">
        <w:rPr>
          <w:b/>
        </w:rPr>
        <w:t xml:space="preserve"> v hodnotě maximálně 150.000 korun</w:t>
      </w:r>
      <w:r w:rsidR="000547D1">
        <w:rPr>
          <w:b/>
        </w:rPr>
        <w:t>.</w:t>
      </w:r>
      <w:r w:rsidR="0063583F">
        <w:rPr>
          <w:b/>
        </w:rPr>
        <w:t xml:space="preserve"> </w:t>
      </w:r>
    </w:p>
    <w:p w14:paraId="1287708D" w14:textId="77777777" w:rsidR="0063583F" w:rsidRPr="007A7617" w:rsidRDefault="0063583F" w:rsidP="0063583F">
      <w:pPr>
        <w:pStyle w:val="ListNumber-ContractCzechRadio"/>
        <w:numPr>
          <w:ilvl w:val="1"/>
          <w:numId w:val="24"/>
        </w:numPr>
        <w:rPr>
          <w:rFonts w:cs="Arial"/>
          <w:szCs w:val="20"/>
        </w:rPr>
      </w:pPr>
      <w:r>
        <w:t xml:space="preserve">Kupující si vyhrazuje využít právo na změnu závazku dle odst. 2 a 3 tohoto článku smlouvy za doby její účinnosti, a to až do celkové výše </w:t>
      </w:r>
      <w:r>
        <w:rPr>
          <w:rFonts w:cs="Arial"/>
          <w:b/>
          <w:szCs w:val="20"/>
        </w:rPr>
        <w:t>350.000,00</w:t>
      </w:r>
      <w:r>
        <w:rPr>
          <w:b/>
        </w:rPr>
        <w:t>,- Kč bez DPH</w:t>
      </w:r>
      <w:r>
        <w:t xml:space="preserve">. </w:t>
      </w:r>
    </w:p>
    <w:p w14:paraId="36D4888E" w14:textId="77777777" w:rsidR="0063583F" w:rsidRDefault="0063583F" w:rsidP="0063583F">
      <w:pPr>
        <w:pStyle w:val="ListNumber-ContractCzechRadio"/>
        <w:numPr>
          <w:ilvl w:val="0"/>
          <w:numId w:val="0"/>
        </w:numPr>
        <w:ind w:left="312"/>
        <w:jc w:val="both"/>
      </w:pPr>
    </w:p>
    <w:p w14:paraId="57AF2548" w14:textId="3FCED06B" w:rsidR="00E72E19" w:rsidRDefault="00E72E19" w:rsidP="000547D1">
      <w:pPr>
        <w:pStyle w:val="ListNumber-ContractCzechRadio"/>
        <w:numPr>
          <w:ilvl w:val="1"/>
          <w:numId w:val="24"/>
        </w:numPr>
        <w:jc w:val="both"/>
      </w:pPr>
      <w:r>
        <w:lastRenderedPageBreak/>
        <w:t xml:space="preserve">Plnění, jehož se změna závazků dle odst. 2 tohoto článku </w:t>
      </w:r>
      <w:r w:rsidR="00322FA6">
        <w:t>smlouv</w:t>
      </w:r>
      <w:r>
        <w:t xml:space="preserve">y bude týkat, bude kupující u prodávajícího poptávat následujícím způsobem. </w:t>
      </w:r>
      <w:r>
        <w:rPr>
          <w:rFonts w:cs="Arial"/>
          <w:szCs w:val="20"/>
        </w:rPr>
        <w:t>Kupující je oprávněn v rámci využití práva na změnu závazku požadovat, aby mu</w:t>
      </w:r>
      <w:r>
        <w:rPr>
          <w:rFonts w:cs="Arial"/>
          <w:b/>
          <w:szCs w:val="20"/>
        </w:rPr>
        <w:t xml:space="preserve"> </w:t>
      </w:r>
      <w:r>
        <w:rPr>
          <w:szCs w:val="20"/>
        </w:rPr>
        <w:t xml:space="preserve">prodávající za plnění, které budou předmětem vyhrazené změny, </w:t>
      </w:r>
      <w:r>
        <w:rPr>
          <w:rFonts w:cs="Arial"/>
          <w:szCs w:val="20"/>
        </w:rPr>
        <w:t>navrhl</w:t>
      </w:r>
      <w:r>
        <w:rPr>
          <w:szCs w:val="20"/>
        </w:rPr>
        <w:t xml:space="preserve"> nabídkovou cenu, přičemž na výzvu prodávajícího předloží odůvodnění výše nabídkové ceny jako ceny obvyklé v porovnání s cenovou hladinou u srovnatelné konkurence daného plnění. </w:t>
      </w:r>
      <w:r>
        <w:t>Prodávajícímu vzniká nárok na zaplacení ceny dle tohoto odstavce smlouvy po každém jednotlivém plnění, které bude potvrzeno písemným protokolem o odevzdání plnění podepsaným oběma smluvními stranami.</w:t>
      </w:r>
    </w:p>
    <w:p w14:paraId="5EC29E9F" w14:textId="77777777" w:rsidR="007E540E" w:rsidRPr="007E540E" w:rsidRDefault="007E540E" w:rsidP="00193B37">
      <w:pPr>
        <w:pStyle w:val="Heading-Number-ContractCzechRadio"/>
      </w:pPr>
      <w:bookmarkStart w:id="0" w:name="_GoBack"/>
      <w:bookmarkEnd w:id="0"/>
      <w:r w:rsidRPr="007E540E">
        <w:t>Odevzdání a převzetí plnění</w:t>
      </w:r>
    </w:p>
    <w:p w14:paraId="6B4C13E6" w14:textId="332A2ABE" w:rsidR="007E540E" w:rsidRPr="007E540E" w:rsidRDefault="007E540E" w:rsidP="000B1CD0">
      <w:pPr>
        <w:pStyle w:val="ListNumber-ContractCzechRadio"/>
        <w:numPr>
          <w:ilvl w:val="1"/>
          <w:numId w:val="29"/>
        </w:numPr>
        <w:jc w:val="both"/>
      </w:pPr>
      <w:r w:rsidRPr="007E540E">
        <w:t>Smluvní strany potvrdí</w:t>
      </w:r>
      <w:r w:rsidR="00E2670D">
        <w:t xml:space="preserve"> každý měsíc</w:t>
      </w:r>
      <w:r w:rsidRPr="007E540E">
        <w:t xml:space="preserve"> odevzdání plněn</w:t>
      </w:r>
      <w:r w:rsidR="00181DAB">
        <w:t>í pro každé jednotlivé místo plnění dle článku II. odst. 1 této smlouvy,</w:t>
      </w:r>
      <w:r w:rsidR="00181DAB" w:rsidRPr="007E540E">
        <w:t xml:space="preserve"> </w:t>
      </w:r>
      <w:r w:rsidRPr="007E540E">
        <w:t>v množství, jakosti a provedení</w:t>
      </w:r>
      <w:r w:rsidR="00CF14DA">
        <w:t>, v jakém bylo plnění skutečně realizováno</w:t>
      </w:r>
      <w:r w:rsidRPr="007E540E">
        <w:t xml:space="preserve"> podpisem protokol</w:t>
      </w:r>
      <w:r w:rsidR="00883AFB">
        <w:t>ů</w:t>
      </w:r>
      <w:r w:rsidRPr="007E540E">
        <w:t xml:space="preserve"> o odevzdání</w:t>
      </w:r>
      <w:r w:rsidR="00883AFB">
        <w:t>,</w:t>
      </w:r>
      <w:r w:rsidRPr="007E540E">
        <w:t xml:space="preserve"> je</w:t>
      </w:r>
      <w:r w:rsidR="00883AFB">
        <w:t>jichž</w:t>
      </w:r>
      <w:r w:rsidRPr="007E540E">
        <w:t xml:space="preserve"> kopie musí být přílohou </w:t>
      </w:r>
      <w:r w:rsidR="00E2670D">
        <w:t>faktury</w:t>
      </w:r>
      <w:r w:rsidR="00883AFB">
        <w:t>.</w:t>
      </w:r>
      <w:r w:rsidRPr="007E540E">
        <w:t xml:space="preserve"> Kupující je oprávněn odmítnout převzetí plnění (či jeho části), které není v souladu s touto smlouvou. V takovém případě smluvní strany sepíší protokol o odevzdání v rozsahu, v jakém došlo ke skutečnému převzetí plnění kupujícím, a ohledně vadného plnění uvedou do protokolu skutečnosti, které bránily převzetí, zejména popis vady plnění, její projevy a další důležité okolnosti. </w:t>
      </w:r>
      <w:r w:rsidR="002C2975" w:rsidRPr="002C2975">
        <w:t xml:space="preserve"> </w:t>
      </w:r>
      <w:r w:rsidR="002C2975">
        <w:t>Prodávající</w:t>
      </w:r>
      <w:r w:rsidR="002C2975" w:rsidRPr="006F1C44">
        <w:t xml:space="preserve"> je povinen </w:t>
      </w:r>
      <w:r w:rsidR="002C2975" w:rsidRPr="00710F84">
        <w:t xml:space="preserve">bezplatně odstranit vadu </w:t>
      </w:r>
      <w:r w:rsidR="002C2975">
        <w:t>plnění</w:t>
      </w:r>
      <w:r w:rsidR="002C2975" w:rsidRPr="00710F84">
        <w:t xml:space="preserve">, </w:t>
      </w:r>
      <w:r w:rsidR="00311C32">
        <w:t xml:space="preserve">a to </w:t>
      </w:r>
      <w:r w:rsidR="002C2975" w:rsidRPr="00710F84">
        <w:t xml:space="preserve">nejpozději </w:t>
      </w:r>
      <w:r w:rsidR="002C2975" w:rsidRPr="002C2975">
        <w:t xml:space="preserve">do </w:t>
      </w:r>
      <w:r w:rsidR="002C2975">
        <w:t>5</w:t>
      </w:r>
      <w:r w:rsidR="002C2975" w:rsidRPr="002C2975">
        <w:t xml:space="preserve"> dní</w:t>
      </w:r>
      <w:r w:rsidR="002C2975">
        <w:t>, nedohodnou-li se smluvní strany jinak.</w:t>
      </w:r>
    </w:p>
    <w:p w14:paraId="60A44C19" w14:textId="7FBF8285" w:rsidR="007E540E" w:rsidRPr="007E540E" w:rsidRDefault="007E540E" w:rsidP="00D75C53">
      <w:pPr>
        <w:pStyle w:val="ListNumber-ContractCzechRadio"/>
        <w:numPr>
          <w:ilvl w:val="1"/>
          <w:numId w:val="29"/>
        </w:numPr>
        <w:jc w:val="both"/>
      </w:pPr>
      <w:r w:rsidRPr="007E540E">
        <w:t xml:space="preserve">Má-li být funkčnost zboží po </w:t>
      </w:r>
      <w:r w:rsidR="00CF14DA">
        <w:t>instalaci</w:t>
      </w:r>
      <w:r w:rsidRPr="007E540E">
        <w:t xml:space="preserve"> v místě plnění prokázána provedením ujednaných zkoušek, považuje se plnění za řádně odevzdané až úspěšným provedením zkoušek.</w:t>
      </w:r>
    </w:p>
    <w:p w14:paraId="1A084A81" w14:textId="08889F12" w:rsidR="007E540E" w:rsidRPr="007E540E" w:rsidRDefault="007E540E" w:rsidP="00D75C53">
      <w:pPr>
        <w:pStyle w:val="ListNumber-ContractCzechRadio"/>
        <w:numPr>
          <w:ilvl w:val="1"/>
          <w:numId w:val="29"/>
        </w:numPr>
        <w:jc w:val="both"/>
      </w:pPr>
      <w:r w:rsidRPr="007E540E">
        <w:t xml:space="preserve">Odevzdáním plnění </w:t>
      </w:r>
      <w:r w:rsidR="002F3A95">
        <w:t>v k</w:t>
      </w:r>
      <w:r w:rsidR="00CF14DA">
        <w:t>onkrétním</w:t>
      </w:r>
      <w:r w:rsidR="002F3A95">
        <w:t xml:space="preserve"> místě plnění </w:t>
      </w:r>
      <w:r w:rsidRPr="007E540E">
        <w:t xml:space="preserve">je </w:t>
      </w:r>
      <w:r w:rsidR="00CF14DA">
        <w:t xml:space="preserve">vždy </w:t>
      </w:r>
      <w:r w:rsidRPr="007E540E">
        <w:t>současné splnění následujících podmínek</w:t>
      </w:r>
      <w:r w:rsidR="00CF14DA">
        <w:t>:</w:t>
      </w:r>
      <w:r w:rsidRPr="007E540E">
        <w:t xml:space="preserve"> </w:t>
      </w:r>
    </w:p>
    <w:p w14:paraId="4B1EEE29" w14:textId="77777777" w:rsidR="007E540E" w:rsidRPr="007E540E" w:rsidRDefault="007E540E" w:rsidP="00D75C53">
      <w:pPr>
        <w:pStyle w:val="ListLetter-ContractCzechRadio"/>
        <w:numPr>
          <w:ilvl w:val="2"/>
          <w:numId w:val="29"/>
        </w:numPr>
        <w:jc w:val="both"/>
      </w:pPr>
      <w:r w:rsidRPr="007E540E">
        <w:t>faktické předání zboží kupujícímu (vč. kompletní dokumentace ke zboží);</w:t>
      </w:r>
    </w:p>
    <w:p w14:paraId="260CDE9C" w14:textId="508B74A8" w:rsidR="007E540E" w:rsidRPr="007E540E" w:rsidRDefault="007E540E" w:rsidP="00D75C53">
      <w:pPr>
        <w:pStyle w:val="ListLetter-ContractCzechRadio"/>
        <w:numPr>
          <w:ilvl w:val="2"/>
          <w:numId w:val="29"/>
        </w:numPr>
        <w:jc w:val="both"/>
      </w:pPr>
      <w:r w:rsidRPr="007E540E">
        <w:t xml:space="preserve">řádné provedení </w:t>
      </w:r>
      <w:r w:rsidR="004F6549">
        <w:t>instalace</w:t>
      </w:r>
      <w:r w:rsidR="004F6549" w:rsidRPr="007E540E">
        <w:t xml:space="preserve"> </w:t>
      </w:r>
      <w:r w:rsidRPr="007E540E">
        <w:t>a zprovoznění zboží v místě plnění;</w:t>
      </w:r>
    </w:p>
    <w:p w14:paraId="56C4C1A4" w14:textId="77777777" w:rsidR="007E540E" w:rsidRPr="007E540E" w:rsidRDefault="007E540E" w:rsidP="00D75C53">
      <w:pPr>
        <w:pStyle w:val="ListLetter-ContractCzechRadio"/>
        <w:numPr>
          <w:ilvl w:val="2"/>
          <w:numId w:val="29"/>
        </w:numPr>
        <w:jc w:val="both"/>
      </w:pPr>
      <w:r w:rsidRPr="007E540E">
        <w:t>umožnění kupujícímu nakládat s plně funkčním plněním podle této smlouvy;</w:t>
      </w:r>
    </w:p>
    <w:p w14:paraId="10F26EEA" w14:textId="77777777" w:rsidR="002C2975" w:rsidRDefault="007E540E" w:rsidP="00D75C53">
      <w:pPr>
        <w:pStyle w:val="ListLetter-ContractCzechRadio"/>
        <w:numPr>
          <w:ilvl w:val="2"/>
          <w:numId w:val="29"/>
        </w:numPr>
        <w:jc w:val="both"/>
      </w:pPr>
      <w:r w:rsidRPr="007E540E">
        <w:t>podpis protokolu o odevzdání oběma smluvními stranami.</w:t>
      </w:r>
    </w:p>
    <w:p w14:paraId="06351A32" w14:textId="6EAA00AE" w:rsidR="002C2975" w:rsidRDefault="002C2975" w:rsidP="00D75C53">
      <w:pPr>
        <w:pStyle w:val="ListNumber-ContractCzechRadio"/>
        <w:numPr>
          <w:ilvl w:val="1"/>
          <w:numId w:val="29"/>
        </w:numPr>
        <w:jc w:val="both"/>
      </w:pPr>
      <w:r w:rsidRPr="007E540E">
        <w:t>Prodávající splnil řádně svou povinnost z této smlouvy až okamžikem odevzdání veškerého plnění (tj. v množství, jakosti a provedení) dle této smlouvy</w:t>
      </w:r>
      <w:r>
        <w:t xml:space="preserve"> ve všech místech plnění.</w:t>
      </w:r>
    </w:p>
    <w:p w14:paraId="29ADFECD" w14:textId="77777777" w:rsidR="00C0511E" w:rsidRPr="00C0511E" w:rsidRDefault="00C0511E" w:rsidP="00193B37">
      <w:pPr>
        <w:pStyle w:val="Heading-Number-ContractCzechRadio"/>
        <w:rPr>
          <w:vanish/>
        </w:rPr>
      </w:pPr>
    </w:p>
    <w:p w14:paraId="67941FC6" w14:textId="2A2A0928" w:rsidR="007E540E" w:rsidRPr="007E540E" w:rsidRDefault="007E540E" w:rsidP="00193B37">
      <w:pPr>
        <w:pStyle w:val="Heading-Number-ContractCzechRadio"/>
        <w:numPr>
          <w:ilvl w:val="0"/>
          <w:numId w:val="29"/>
        </w:numPr>
      </w:pPr>
      <w:r w:rsidRPr="007E540E">
        <w:t>Vlastnické právo, přechod nebezpečí škody</w:t>
      </w:r>
    </w:p>
    <w:p w14:paraId="3893E29F" w14:textId="7BF25910" w:rsidR="007E540E" w:rsidRPr="007E540E" w:rsidRDefault="007E540E" w:rsidP="000B1CD0">
      <w:pPr>
        <w:pStyle w:val="ListNumber-ContractCzechRadio"/>
        <w:numPr>
          <w:ilvl w:val="1"/>
          <w:numId w:val="26"/>
        </w:numPr>
        <w:jc w:val="both"/>
      </w:pPr>
      <w:r w:rsidRPr="007E540E">
        <w:t xml:space="preserve">Smluvní strany se dohodly na tom, že k převodu vlastnického práva ke zboží dochází z prodávajícího na kupujícího okamžikem odevzdání zboží kupujícímu </w:t>
      </w:r>
      <w:r w:rsidR="00CF14DA">
        <w:t xml:space="preserve">dle předchozího článku smlouvy </w:t>
      </w:r>
      <w:r w:rsidRPr="007E540E">
        <w:t>(tj. zástupci pro věcná jednání dle této smlouvy nebo jiné prokazatelně kupujícím pověřené osobě). Současně s nabytím vlastnického práva přechází z prodávajícího na kupujícího nebezpečí škody na zboží.</w:t>
      </w:r>
    </w:p>
    <w:p w14:paraId="1C69B2A0" w14:textId="77777777" w:rsidR="007E540E" w:rsidRPr="007E540E" w:rsidRDefault="007E540E" w:rsidP="00193B37">
      <w:pPr>
        <w:pStyle w:val="Heading-Number-ContractCzechRadio"/>
      </w:pPr>
      <w:r w:rsidRPr="007E540E">
        <w:t>Záruka za jakost a odpovědnost za vady</w:t>
      </w:r>
    </w:p>
    <w:p w14:paraId="4FCFF868" w14:textId="77777777" w:rsidR="00C0511E" w:rsidRDefault="007E540E" w:rsidP="000B1CD0">
      <w:pPr>
        <w:pStyle w:val="ListNumber-ContractCzechRadio"/>
        <w:numPr>
          <w:ilvl w:val="1"/>
          <w:numId w:val="27"/>
        </w:numPr>
        <w:jc w:val="both"/>
      </w:pPr>
      <w:r w:rsidRPr="007E540E">
        <w:t>Prodávající prohlašuje, že plnění odevzdané dle této smlouvy (včetně jeho jednotlivých součástek a veškerého příslušenství) je nové, nepoužívané, bez faktických a právních vad a odpovídá této smlouvě a platným právním předpisům.</w:t>
      </w:r>
    </w:p>
    <w:p w14:paraId="068D2FED" w14:textId="77777777" w:rsidR="00C0511E" w:rsidRDefault="007E540E" w:rsidP="000B1CD0">
      <w:pPr>
        <w:pStyle w:val="ListNumber-ContractCzechRadio"/>
        <w:numPr>
          <w:ilvl w:val="1"/>
          <w:numId w:val="27"/>
        </w:numPr>
        <w:jc w:val="both"/>
      </w:pPr>
      <w:r w:rsidRPr="00C0511E">
        <w:rPr>
          <w:szCs w:val="24"/>
        </w:rPr>
        <w:t>Prodávající dále prohlašuje, že se dostatečným způsobem seznámil s povahou plnění a podmínkami jeho poskytnutí, je odborně způsobilý plnění řádně a včas poskytnout a má k tomu veškeré potřebné kapacity</w:t>
      </w:r>
      <w:r w:rsidR="00181DAB">
        <w:t>.</w:t>
      </w:r>
    </w:p>
    <w:p w14:paraId="4D591D8C" w14:textId="02BBB52D" w:rsidR="00843A79" w:rsidRDefault="006E1C36" w:rsidP="000B1CD0">
      <w:pPr>
        <w:pStyle w:val="ListNumber-ContractCzechRadio"/>
        <w:numPr>
          <w:ilvl w:val="1"/>
          <w:numId w:val="27"/>
        </w:numPr>
        <w:jc w:val="both"/>
      </w:pPr>
      <w:r>
        <w:lastRenderedPageBreak/>
        <w:t>Prodávající prohlašuje, že plnění</w:t>
      </w:r>
      <w:r w:rsidR="00181DAB">
        <w:t xml:space="preserve"> bude prováděno tak, aby nedošlo ke škodám na technologiích ČRo či k </w:t>
      </w:r>
      <w:r w:rsidR="00181DAB" w:rsidRPr="00201DA3">
        <w:t xml:space="preserve">narušení </w:t>
      </w:r>
      <w:r w:rsidR="00181DAB">
        <w:t>rozhlasového vysílání a k překročení vyhláškou stanovených hlukových limitů.</w:t>
      </w:r>
    </w:p>
    <w:p w14:paraId="6FB99C5D" w14:textId="76223DD6" w:rsidR="00843A79" w:rsidRPr="007E540E" w:rsidRDefault="007E540E" w:rsidP="003C2C55">
      <w:pPr>
        <w:pStyle w:val="ListNumber-ContractCzechRadio"/>
        <w:numPr>
          <w:ilvl w:val="1"/>
          <w:numId w:val="27"/>
        </w:numPr>
        <w:jc w:val="both"/>
      </w:pPr>
      <w:r w:rsidRPr="007E540E">
        <w:t xml:space="preserve">Prodávající poskytuje na plnění záruku za jakost v délce </w:t>
      </w:r>
      <w:r w:rsidR="00C37873" w:rsidRPr="003C2C55">
        <w:rPr>
          <w:rFonts w:cs="Arial"/>
          <w:b/>
          <w:szCs w:val="20"/>
        </w:rPr>
        <w:t>36</w:t>
      </w:r>
      <w:r w:rsidRPr="003C2C55">
        <w:rPr>
          <w:b/>
        </w:rPr>
        <w:t xml:space="preserve"> měsíců</w:t>
      </w:r>
      <w:r w:rsidRPr="007E540E">
        <w:t xml:space="preserve">. Záruční doba počíná běžet okamžikem odevzdání plnění kupujícímu. </w:t>
      </w:r>
      <w:r w:rsidR="00B219A2">
        <w:t xml:space="preserve">Pro vyloučení pochybností kupující uvádí, že záruka počíná běžet pro každé místo plnění samostatně. </w:t>
      </w:r>
      <w:r w:rsidRPr="007E540E">
        <w:t>Zárukou za jakost se prodávající zavazuje, že plnění bude po dobu odpovídající záruce způsobilé ke svému obvyklému účelu, jeho kvalita bude odpovídat této smlouvě a zachová si vlastnosti touto smlouvou vymezené, popř. obvyklé.</w:t>
      </w:r>
    </w:p>
    <w:p w14:paraId="5253AA1B" w14:textId="1AAB2751" w:rsidR="007E540E" w:rsidRDefault="007E540E" w:rsidP="003C2C55">
      <w:pPr>
        <w:pStyle w:val="ListNumber-ContractCzechRadio"/>
        <w:numPr>
          <w:ilvl w:val="1"/>
          <w:numId w:val="33"/>
        </w:numPr>
        <w:jc w:val="both"/>
      </w:pPr>
      <w:r w:rsidRPr="007E540E">
        <w:t xml:space="preserve">Prodávající je povinen po dobu záruční doby bezplatně odstranit vadu plnění dodáním nového zboží nebo dodáním chybějícího zboží nebo vadu zboží bezplatně odstranit její opravou dle povahy vady, která se na plnění objeví, a to nejpozději do </w:t>
      </w:r>
      <w:r w:rsidR="00C0511E">
        <w:t>5</w:t>
      </w:r>
      <w:r w:rsidRPr="007E540E">
        <w:t xml:space="preserve"> dní od jejího písemného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V případě, že kupující vadu plnění odstraní sám na náklady prodávajícího, je prodávající povinen tyto náklady kupujícímu neprodleně uhradit.</w:t>
      </w:r>
    </w:p>
    <w:p w14:paraId="48A53492" w14:textId="463B003F" w:rsidR="006F1C44" w:rsidRPr="00710F84" w:rsidRDefault="006F1C44" w:rsidP="00193B37">
      <w:pPr>
        <w:pStyle w:val="ListNumber-ContractCzechRadio"/>
        <w:numPr>
          <w:ilvl w:val="1"/>
          <w:numId w:val="29"/>
        </w:numPr>
        <w:jc w:val="both"/>
      </w:pPr>
      <w:r w:rsidRPr="006F1C44">
        <w:t xml:space="preserve">V případě, že bude </w:t>
      </w:r>
      <w:r w:rsidR="00B219A2">
        <w:t>prodávající</w:t>
      </w:r>
      <w:r w:rsidR="00B219A2" w:rsidRPr="006F1C44">
        <w:t xml:space="preserve"> </w:t>
      </w:r>
      <w:r w:rsidRPr="006F1C44">
        <w:t xml:space="preserve">v prodlení s odstraněním vady, je </w:t>
      </w:r>
      <w:r w:rsidR="00B219A2">
        <w:t xml:space="preserve">kupující </w:t>
      </w:r>
      <w:r w:rsidRPr="006F1C44">
        <w:t xml:space="preserve">oprávněn vadu odstranit sám na náklady </w:t>
      </w:r>
      <w:r w:rsidR="00B219A2">
        <w:t>prodávajícího</w:t>
      </w:r>
      <w:r w:rsidRPr="006F1C44">
        <w:t>, který se mu je zavazuje neprodl</w:t>
      </w:r>
      <w:r w:rsidRPr="00710F84">
        <w:t>eně uhradit</w:t>
      </w:r>
    </w:p>
    <w:p w14:paraId="6EB1A8C5" w14:textId="7B98FA63" w:rsidR="007E540E" w:rsidRPr="007E540E" w:rsidRDefault="007E540E" w:rsidP="00193B37">
      <w:pPr>
        <w:pStyle w:val="ListNumber-ContractCzechRadio"/>
        <w:numPr>
          <w:ilvl w:val="1"/>
          <w:numId w:val="29"/>
        </w:numPr>
        <w:jc w:val="both"/>
      </w:pPr>
      <w:r w:rsidRPr="007E540E">
        <w:t xml:space="preserve">Záruční doba neběží po dobu, po kterou kupující nemůže </w:t>
      </w:r>
      <w:r w:rsidR="00B219A2">
        <w:t>plnění</w:t>
      </w:r>
      <w:r w:rsidR="00B219A2" w:rsidRPr="007E540E">
        <w:t xml:space="preserve"> </w:t>
      </w:r>
      <w:r w:rsidRPr="007E540E">
        <w:t xml:space="preserve">pro jeho vady, za které odpovídá prodávající, užívat. Při dodání nového anebo chybějícího </w:t>
      </w:r>
      <w:r w:rsidR="00B219A2">
        <w:t>plnění</w:t>
      </w:r>
      <w:r w:rsidR="00B219A2" w:rsidRPr="007E540E">
        <w:t xml:space="preserve"> </w:t>
      </w:r>
      <w:r w:rsidRPr="007E540E">
        <w:t>běží záruční doba dle tohoto článku smlouvy od počátku</w:t>
      </w:r>
      <w:r w:rsidR="00B219A2">
        <w:t>.</w:t>
      </w:r>
    </w:p>
    <w:p w14:paraId="30A47B0A" w14:textId="36CA92AA" w:rsidR="007E540E" w:rsidRPr="007E540E" w:rsidRDefault="007E540E" w:rsidP="00193B37">
      <w:pPr>
        <w:pStyle w:val="ListNumber-ContractCzechRadio"/>
        <w:numPr>
          <w:ilvl w:val="1"/>
          <w:numId w:val="29"/>
        </w:numPr>
        <w:jc w:val="both"/>
      </w:pPr>
      <w:r w:rsidRPr="007E540E">
        <w:t xml:space="preserve">Výše uvedená ustanovení tohoto článku smlouvy se přiměřeně použijí i na vady dokumentace </w:t>
      </w:r>
      <w:r w:rsidR="00B219A2">
        <w:t xml:space="preserve">plnění </w:t>
      </w:r>
      <w:r w:rsidRPr="007E540E">
        <w:t>nutné pro jeho užívání.</w:t>
      </w:r>
    </w:p>
    <w:p w14:paraId="3110F0A5" w14:textId="0F63D4B3" w:rsidR="007E540E" w:rsidRDefault="007E540E" w:rsidP="00193B37">
      <w:pPr>
        <w:pStyle w:val="ListNumber-ContractCzechRadio"/>
        <w:numPr>
          <w:ilvl w:val="1"/>
          <w:numId w:val="29"/>
        </w:numPr>
        <w:jc w:val="both"/>
      </w:pPr>
      <w:r w:rsidRPr="007E540E">
        <w:t>Prodávající je povinen uhradit kupujícímu náklady vzniklé při uplatnění jeho práv a nároků z odpovědnosti za vady.</w:t>
      </w:r>
    </w:p>
    <w:p w14:paraId="49FAB768" w14:textId="77777777" w:rsidR="00C37873" w:rsidRDefault="00C37873" w:rsidP="000B1CD0">
      <w:pPr>
        <w:pStyle w:val="Heading-Number-ContractCzechRadio"/>
        <w:numPr>
          <w:ilvl w:val="0"/>
          <w:numId w:val="25"/>
        </w:numPr>
      </w:pPr>
      <w:r w:rsidRPr="005C6085">
        <w:t>Odpovědnost za škody a pojištění</w:t>
      </w:r>
    </w:p>
    <w:p w14:paraId="325AF7BC" w14:textId="16E015A1" w:rsidR="00C37873" w:rsidRDefault="00C37873" w:rsidP="00193B37">
      <w:pPr>
        <w:pStyle w:val="ListNumber-ContractCzechRadio"/>
        <w:numPr>
          <w:ilvl w:val="1"/>
          <w:numId w:val="36"/>
        </w:numPr>
        <w:jc w:val="both"/>
      </w:pPr>
      <w:r>
        <w:rPr>
          <w:noProof/>
          <w:lang w:eastAsia="cs-CZ"/>
        </w:rPr>
        <w:t>Prodávající</w:t>
      </w:r>
      <w:r>
        <w:t xml:space="preserve"> tímto bere na vědomí, že svou činností dle této smlouvy </w:t>
      </w:r>
      <w:r w:rsidRPr="00D122AA">
        <w:t xml:space="preserve">může </w:t>
      </w:r>
      <w:r>
        <w:t xml:space="preserve">kupujícímu </w:t>
      </w:r>
      <w:r w:rsidRPr="00D122AA">
        <w:t xml:space="preserve">způsobit </w:t>
      </w:r>
      <w:r>
        <w:t>majetkovou újmu</w:t>
      </w:r>
      <w:r w:rsidRPr="00D122AA">
        <w:t xml:space="preserve"> (tj. </w:t>
      </w:r>
      <w:r>
        <w:t xml:space="preserve">škodu na jmění </w:t>
      </w:r>
      <w:r w:rsidR="00707C3C">
        <w:t>kupujícího</w:t>
      </w:r>
      <w:r w:rsidRPr="00D122AA">
        <w:t xml:space="preserve"> nebo třetích osob) nebo nemajetkovou újmu </w:t>
      </w:r>
      <w:r>
        <w:t>(dále souhrnně jako „</w:t>
      </w:r>
      <w:r w:rsidRPr="00193B37">
        <w:rPr>
          <w:b/>
        </w:rPr>
        <w:t>škoda</w:t>
      </w:r>
      <w:r>
        <w:t>“)</w:t>
      </w:r>
      <w:r w:rsidRPr="00D122AA">
        <w:t xml:space="preserve">. Tuto škodu je </w:t>
      </w:r>
      <w:r>
        <w:t>prodávající</w:t>
      </w:r>
      <w:r w:rsidRPr="00D122AA">
        <w:t xml:space="preserve"> povinen </w:t>
      </w:r>
      <w:r>
        <w:t xml:space="preserve">kupujícímu </w:t>
      </w:r>
      <w:r w:rsidRPr="00D122AA">
        <w:t xml:space="preserve">uhradit na základě </w:t>
      </w:r>
      <w:r>
        <w:t xml:space="preserve">písemné </w:t>
      </w:r>
      <w:r w:rsidRPr="00D122AA">
        <w:t xml:space="preserve">výzvy </w:t>
      </w:r>
      <w:r>
        <w:t>kupujícího</w:t>
      </w:r>
      <w:r w:rsidRPr="00D122AA">
        <w:t>.</w:t>
      </w:r>
    </w:p>
    <w:p w14:paraId="66DEB0CD" w14:textId="6FA639F4" w:rsidR="00C37873" w:rsidRDefault="00C37873" w:rsidP="00193B37">
      <w:pPr>
        <w:pStyle w:val="ListNumber-ContractCzechRadio"/>
        <w:numPr>
          <w:ilvl w:val="1"/>
          <w:numId w:val="29"/>
        </w:numPr>
        <w:jc w:val="both"/>
      </w:pPr>
      <w:r>
        <w:rPr>
          <w:noProof/>
          <w:lang w:eastAsia="cs-CZ"/>
        </w:rPr>
        <w:t>Prodávající</w:t>
      </w:r>
      <w:r>
        <w:t xml:space="preserve"> </w:t>
      </w:r>
      <w:r w:rsidRPr="00D122AA">
        <w:t xml:space="preserve">je povinen mít po dobu účinnosti této smlouvy pojištěnu svou odpovědnost za škodu vzniklou jeho činností z této smlouvy s minimálním limitem </w:t>
      </w:r>
      <w:r w:rsidRPr="00673A33">
        <w:t xml:space="preserve">plnění </w:t>
      </w:r>
      <w:r w:rsidRPr="00673A33">
        <w:rPr>
          <w:rFonts w:cs="Arial"/>
          <w:b/>
          <w:szCs w:val="20"/>
        </w:rPr>
        <w:t>50.000.000</w:t>
      </w:r>
      <w:r w:rsidRPr="00673A33">
        <w:rPr>
          <w:b/>
        </w:rPr>
        <w:t>,- Kč</w:t>
      </w:r>
      <w:r w:rsidRPr="00673A33">
        <w:t xml:space="preserve">. Tento </w:t>
      </w:r>
      <w:r w:rsidRPr="002B312F">
        <w:t xml:space="preserve">limit žádným způsobem nezbavuje </w:t>
      </w:r>
      <w:r w:rsidR="001A4D83">
        <w:t>prodávajícího</w:t>
      </w:r>
      <w:r w:rsidRPr="002B312F">
        <w:t xml:space="preserve"> povinnost</w:t>
      </w:r>
      <w:r>
        <w:t>i</w:t>
      </w:r>
      <w:r w:rsidRPr="002B312F">
        <w:t xml:space="preserve"> uhradit </w:t>
      </w:r>
      <w:r w:rsidR="001A4D83">
        <w:t>kupujícímu</w:t>
      </w:r>
      <w:r w:rsidRPr="002B312F">
        <w:t xml:space="preserve"> škodu v plné výši.</w:t>
      </w:r>
      <w:r w:rsidRPr="00435556">
        <w:rPr>
          <w:rFonts w:cs="Arial"/>
          <w:szCs w:val="20"/>
        </w:rPr>
        <w:t xml:space="preserve"> Na písemnou výzvu </w:t>
      </w:r>
      <w:r w:rsidR="001A4D83">
        <w:rPr>
          <w:rFonts w:cs="Arial"/>
          <w:szCs w:val="20"/>
        </w:rPr>
        <w:t>kupujícího</w:t>
      </w:r>
      <w:r w:rsidRPr="00435556">
        <w:rPr>
          <w:rFonts w:cs="Arial"/>
          <w:szCs w:val="20"/>
        </w:rPr>
        <w:t xml:space="preserve"> je </w:t>
      </w:r>
      <w:r w:rsidR="001A4D83">
        <w:rPr>
          <w:rFonts w:cs="Arial"/>
          <w:szCs w:val="20"/>
        </w:rPr>
        <w:t>prodávající</w:t>
      </w:r>
      <w:r w:rsidRPr="00435556">
        <w:rPr>
          <w:rFonts w:cs="Arial"/>
          <w:szCs w:val="20"/>
        </w:rPr>
        <w:t xml:space="preserve"> povinen předložit pojistnou smlouvu dle tohoto odstavce </w:t>
      </w:r>
      <w:r>
        <w:t>smlouvy</w:t>
      </w:r>
      <w:r w:rsidRPr="00435556">
        <w:rPr>
          <w:rFonts w:cs="Arial"/>
          <w:szCs w:val="20"/>
        </w:rPr>
        <w:t>.</w:t>
      </w:r>
    </w:p>
    <w:p w14:paraId="219F3E81" w14:textId="77777777" w:rsidR="001A4D83" w:rsidRDefault="00C37873" w:rsidP="00193B37">
      <w:pPr>
        <w:pStyle w:val="ListNumber-ContractCzechRadio"/>
        <w:numPr>
          <w:ilvl w:val="1"/>
          <w:numId w:val="29"/>
        </w:numPr>
        <w:jc w:val="both"/>
      </w:pPr>
      <w:r w:rsidRPr="00D122AA">
        <w:t>S ohledem na předchozí odstavec</w:t>
      </w:r>
      <w:r>
        <w:t xml:space="preserve"> tohoto článku smlouvy</w:t>
      </w:r>
      <w:r w:rsidRPr="00D122AA">
        <w:t xml:space="preserve"> je </w:t>
      </w:r>
      <w:r w:rsidR="001A4D83">
        <w:t>prodávající</w:t>
      </w:r>
      <w:r w:rsidRPr="00D122AA">
        <w:t xml:space="preserve"> povinen kdykoli během účinnosti této smlouvy</w:t>
      </w:r>
      <w:r w:rsidR="001A4D83">
        <w:t xml:space="preserve"> kupujícímu</w:t>
      </w:r>
      <w:r w:rsidRPr="00D122AA">
        <w:t xml:space="preserve"> na jeho žádost prokázat, že požadované pojištění trvá.</w:t>
      </w:r>
    </w:p>
    <w:p w14:paraId="03E381E4" w14:textId="57F48109" w:rsidR="00C37873" w:rsidRPr="007E540E" w:rsidRDefault="00C37873" w:rsidP="00193B37">
      <w:pPr>
        <w:pStyle w:val="ListNumber-ContractCzechRadio"/>
        <w:numPr>
          <w:ilvl w:val="1"/>
          <w:numId w:val="29"/>
        </w:numPr>
        <w:jc w:val="both"/>
      </w:pPr>
      <w:r>
        <w:t xml:space="preserve">Smluvní strany se dohodly, že se na tuto smlouvu nepoužije ustanovení § 2914 OZ, a že </w:t>
      </w:r>
      <w:r w:rsidR="001A4D83">
        <w:t>prodávající</w:t>
      </w:r>
      <w:r>
        <w:t xml:space="preserve"> odpovídá v plné výši za veškeré škody, které </w:t>
      </w:r>
      <w:r w:rsidR="001A4D83">
        <w:t>kupujícímu</w:t>
      </w:r>
      <w:r>
        <w:t xml:space="preserve"> vzniknou porušením povinností dle této</w:t>
      </w:r>
      <w:r w:rsidR="001A4D83">
        <w:t xml:space="preserve"> smlouvy.</w:t>
      </w:r>
    </w:p>
    <w:p w14:paraId="71ECC4C0" w14:textId="77777777" w:rsidR="007E540E" w:rsidRPr="007E540E" w:rsidRDefault="007E540E" w:rsidP="00193B37">
      <w:pPr>
        <w:pStyle w:val="Heading-Number-ContractCzechRadio"/>
        <w:numPr>
          <w:ilvl w:val="0"/>
          <w:numId w:val="29"/>
        </w:numPr>
      </w:pPr>
      <w:r w:rsidRPr="007E540E">
        <w:lastRenderedPageBreak/>
        <w:t>Změny smlouvy</w:t>
      </w:r>
    </w:p>
    <w:p w14:paraId="2344FFA6" w14:textId="77777777" w:rsidR="007E540E" w:rsidRPr="007E540E" w:rsidRDefault="007E540E" w:rsidP="00193B37">
      <w:pPr>
        <w:pStyle w:val="ListNumber-ContractCzechRadio"/>
        <w:numPr>
          <w:ilvl w:val="1"/>
          <w:numId w:val="29"/>
        </w:numPr>
      </w:pPr>
      <w:r w:rsidRPr="007E540E">
        <w:t xml:space="preserve">Tato smlouva může být změněna pouze písemnými dodatky ke smlouvě vzestupně číslovanými počínaje řadovým číslem 1 a podepsanými oprávněnými osobami obou smluvních stran. </w:t>
      </w:r>
    </w:p>
    <w:p w14:paraId="29104D8F" w14:textId="77777777" w:rsidR="007E540E" w:rsidRPr="007E540E" w:rsidRDefault="007E540E" w:rsidP="00193B37">
      <w:pPr>
        <w:pStyle w:val="ListNumber-ContractCzechRadio"/>
        <w:numPr>
          <w:ilvl w:val="1"/>
          <w:numId w:val="29"/>
        </w:numPr>
      </w:pPr>
      <w:r w:rsidRPr="007E540E">
        <w:t>Jakékoliv jiné dokumenty zejména zápisy, protokoly, přejímky apod. se za změnu smlouvy nepovažují.</w:t>
      </w:r>
      <w:r w:rsidRPr="007E540E">
        <w:rPr>
          <w:noProof/>
          <w:lang w:eastAsia="cs-CZ"/>
        </w:rPr>
        <mc:AlternateContent>
          <mc:Choice Requires="wps">
            <w:drawing>
              <wp:anchor distT="0" distB="0" distL="114300" distR="114300" simplePos="0" relativeHeight="251657216" behindDoc="0" locked="0" layoutInCell="1" allowOverlap="1" wp14:anchorId="30EC0BA3" wp14:editId="6A873A10">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2C3BDF1" w14:textId="77777777" w:rsidR="007E540E" w:rsidRPr="008519AB" w:rsidRDefault="007E540E" w:rsidP="007E540E">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0EC0BA3" id="Textové pole 8" o:spid="_x0000_s1030" type="#_x0000_t202" style="position:absolute;left:0;text-align:left;margin-left:0;margin-top:0;width:2in;height:2in;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72C3BDF1" w14:textId="77777777" w:rsidR="007E540E" w:rsidRPr="008519AB" w:rsidRDefault="007E540E" w:rsidP="007E540E">
                      <w:pPr>
                        <w:pStyle w:val="ListNumber-ContractCzechRadio"/>
                        <w:numPr>
                          <w:ilvl w:val="0"/>
                          <w:numId w:val="0"/>
                        </w:numPr>
                      </w:pPr>
                    </w:p>
                  </w:txbxContent>
                </v:textbox>
              </v:shape>
            </w:pict>
          </mc:Fallback>
        </mc:AlternateContent>
      </w:r>
    </w:p>
    <w:p w14:paraId="717C4103" w14:textId="77777777" w:rsidR="007E540E" w:rsidRPr="007E540E" w:rsidRDefault="007E540E" w:rsidP="00193B37">
      <w:pPr>
        <w:pStyle w:val="Heading-Number-ContractCzechRadio"/>
        <w:numPr>
          <w:ilvl w:val="0"/>
          <w:numId w:val="29"/>
        </w:numPr>
      </w:pPr>
      <w:r w:rsidRPr="007E540E">
        <w:t>Sankce</w:t>
      </w:r>
    </w:p>
    <w:p w14:paraId="46D6F6AB" w14:textId="5DFBBD15" w:rsidR="007E540E" w:rsidRPr="007E540E" w:rsidRDefault="007E540E" w:rsidP="00193B37">
      <w:pPr>
        <w:pStyle w:val="ListNumber-ContractCzechRadio"/>
        <w:numPr>
          <w:ilvl w:val="1"/>
          <w:numId w:val="29"/>
        </w:numPr>
        <w:rPr>
          <w:b/>
          <w:szCs w:val="24"/>
        </w:rPr>
      </w:pPr>
      <w:r w:rsidRPr="007E540E">
        <w:t xml:space="preserve">Bude-li prodávající v prodlení s odevzdáním plnění, zavazuje se zaplatit kupujícímu smluvní pokutu ve výši </w:t>
      </w:r>
      <w:r w:rsidR="001A4D83">
        <w:rPr>
          <w:b/>
        </w:rPr>
        <w:t>5</w:t>
      </w:r>
      <w:r w:rsidRPr="007E540E">
        <w:rPr>
          <w:b/>
        </w:rPr>
        <w:t>.000,- Kč</w:t>
      </w:r>
      <w:r w:rsidRPr="007E540E">
        <w:t xml:space="preserve"> za každý započatý den prodlení.</w:t>
      </w:r>
    </w:p>
    <w:p w14:paraId="3FC1CB39" w14:textId="78718FD5" w:rsidR="007E540E" w:rsidRPr="007E540E" w:rsidRDefault="007E540E" w:rsidP="00193B37">
      <w:pPr>
        <w:pStyle w:val="ListNumber-ContractCzechRadio"/>
        <w:numPr>
          <w:ilvl w:val="1"/>
          <w:numId w:val="29"/>
        </w:numPr>
        <w:jc w:val="both"/>
        <w:rPr>
          <w:b/>
          <w:szCs w:val="24"/>
        </w:rPr>
      </w:pPr>
      <w:r w:rsidRPr="007E540E">
        <w:t xml:space="preserve">Bude-li prodávající v prodlení s vyřízením reklamace plnění, zavazuje se zaplatit kupujícímu smluvní pokutu ve výši </w:t>
      </w:r>
      <w:r w:rsidR="001A4D83">
        <w:rPr>
          <w:b/>
        </w:rPr>
        <w:t>5</w:t>
      </w:r>
      <w:r w:rsidRPr="007E540E">
        <w:rPr>
          <w:b/>
        </w:rPr>
        <w:t>.000,- Kč</w:t>
      </w:r>
      <w:r w:rsidRPr="007E540E">
        <w:t xml:space="preserve"> za každý jednotlivý případ a každý započatý den prodlení.</w:t>
      </w:r>
    </w:p>
    <w:p w14:paraId="089E2007" w14:textId="77777777" w:rsidR="007E540E" w:rsidRPr="007E540E" w:rsidRDefault="007E540E" w:rsidP="00193B37">
      <w:pPr>
        <w:pStyle w:val="ListNumber-ContractCzechRadio"/>
        <w:numPr>
          <w:ilvl w:val="1"/>
          <w:numId w:val="29"/>
        </w:numPr>
        <w:jc w:val="both"/>
        <w:rPr>
          <w:b/>
          <w:szCs w:val="24"/>
        </w:rPr>
      </w:pPr>
      <w:r w:rsidRPr="007E540E">
        <w:t xml:space="preserve">Bude-li kupující v prodlení se zaplacením ceny plnění, zavazuje se kupující zaplatit prodávajícímu smluvní pokutu ve výši </w:t>
      </w:r>
      <w:r w:rsidRPr="007E540E">
        <w:rPr>
          <w:b/>
        </w:rPr>
        <w:t>0,05 %</w:t>
      </w:r>
      <w:r w:rsidRPr="007E540E">
        <w:t xml:space="preserve"> z dlužné částky za každý započatý den prodlení. </w:t>
      </w:r>
    </w:p>
    <w:p w14:paraId="353F699C" w14:textId="38F55809" w:rsidR="007E540E" w:rsidRDefault="007E540E" w:rsidP="00193B37">
      <w:pPr>
        <w:pStyle w:val="ListNumber-ContractCzechRadio"/>
        <w:numPr>
          <w:ilvl w:val="1"/>
          <w:numId w:val="29"/>
        </w:numPr>
        <w:jc w:val="both"/>
      </w:pPr>
      <w:r w:rsidRPr="007E540E">
        <w:t>Smluvní pokuty jsou splatné ve lhůtě 15 dnů od data doručení písemné výzvy k jejich úhradě druhé smluvní straně.</w:t>
      </w:r>
    </w:p>
    <w:p w14:paraId="373F262A" w14:textId="762816A0" w:rsidR="00E86C48" w:rsidRPr="007E540E" w:rsidRDefault="00E86C48" w:rsidP="00193B37">
      <w:pPr>
        <w:pStyle w:val="ListNumber-ContractCzechRadio"/>
        <w:numPr>
          <w:ilvl w:val="1"/>
          <w:numId w:val="29"/>
        </w:numPr>
        <w:jc w:val="both"/>
      </w:pPr>
      <w:r>
        <w:t xml:space="preserve">Nezajistí-li prodávající provádění díla prostřednictvím osob a poddodavatelů, jimiž prokázal svou kvalifikaci ve výběrovém řízení veřejné zakázky, či nezajistí-li splnění této kvalifikace obdobně v případě jejich výměny, je povinen zaplatit kupujícímu smluvní pokutu ve výši </w:t>
      </w:r>
      <w:r w:rsidRPr="00790246">
        <w:rPr>
          <w:b/>
        </w:rPr>
        <w:t>2.000,- Kč</w:t>
      </w:r>
      <w:r>
        <w:t xml:space="preserve"> za každý jednotlivý případ.</w:t>
      </w:r>
    </w:p>
    <w:p w14:paraId="5CC360EF" w14:textId="77777777" w:rsidR="007E540E" w:rsidRPr="007E540E" w:rsidRDefault="007E540E" w:rsidP="00193B37">
      <w:pPr>
        <w:pStyle w:val="ListNumber-ContractCzechRadio"/>
        <w:numPr>
          <w:ilvl w:val="1"/>
          <w:numId w:val="29"/>
        </w:numPr>
        <w:jc w:val="both"/>
        <w:rPr>
          <w:b/>
        </w:rPr>
      </w:pPr>
      <w:r w:rsidRPr="007E540E">
        <w:t>Uplatněním nároku na smluvní pokutu či jejím uhrazením nezaniká právo kupujícího na náhradu škody v plné výši, vznikla-li škoda z téhož právního důvodu, pro který je požadována úhrada smluvní pokuty. Nárok kupujícího na náhradu škody se uplatněním smluvní pokuty nesnižuje.</w:t>
      </w:r>
    </w:p>
    <w:p w14:paraId="4E6A93CE" w14:textId="77777777" w:rsidR="007E540E" w:rsidRPr="007E540E" w:rsidRDefault="007E540E" w:rsidP="00193B37">
      <w:pPr>
        <w:pStyle w:val="ListNumber-ContractCzechRadio"/>
        <w:numPr>
          <w:ilvl w:val="1"/>
          <w:numId w:val="29"/>
        </w:numPr>
        <w:jc w:val="both"/>
      </w:pPr>
      <w:r w:rsidRPr="007E540E">
        <w:t>V případě, kdy by nesplnění některé povinnosti dle této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 O vzniku takové překážky je smluvní strana povinna bez zbytečného odkladu písemně informovat druhou smluvní stranu, v opačném případě zůstává nárok druhé smluvní strany na úhradu smluvní pokuty zachován.</w:t>
      </w:r>
    </w:p>
    <w:p w14:paraId="69B51DA6" w14:textId="77777777" w:rsidR="007E540E" w:rsidRPr="007E540E" w:rsidRDefault="007E540E" w:rsidP="00193B37">
      <w:pPr>
        <w:pStyle w:val="Heading-Number-ContractCzechRadio"/>
        <w:numPr>
          <w:ilvl w:val="0"/>
          <w:numId w:val="29"/>
        </w:numPr>
      </w:pPr>
      <w:r w:rsidRPr="007E540E">
        <w:t>Zánik smlouvy</w:t>
      </w:r>
    </w:p>
    <w:p w14:paraId="643F6502" w14:textId="77777777" w:rsidR="007E540E" w:rsidRPr="007E540E" w:rsidRDefault="007E540E" w:rsidP="00193B37">
      <w:pPr>
        <w:pStyle w:val="ListNumber-ContractCzechRadio"/>
        <w:numPr>
          <w:ilvl w:val="1"/>
          <w:numId w:val="29"/>
        </w:numPr>
        <w:jc w:val="both"/>
      </w:pPr>
      <w:r w:rsidRPr="007E540E">
        <w:rPr>
          <w:lang w:eastAsia="cs-CZ"/>
        </w:rPr>
        <w:t xml:space="preserve">Smlouva zaniká buď (1) řádným a včasným splněním, (2) </w:t>
      </w:r>
      <w:r w:rsidRPr="007E540E">
        <w:rPr>
          <w:spacing w:val="-4"/>
          <w:lang w:eastAsia="cs-CZ"/>
        </w:rPr>
        <w:t xml:space="preserve">dohodou, anebo (3) odstoupením. </w:t>
      </w:r>
    </w:p>
    <w:p w14:paraId="6F12F9A8" w14:textId="77777777" w:rsidR="007E540E" w:rsidRPr="007E540E" w:rsidRDefault="007E540E" w:rsidP="00193B37">
      <w:pPr>
        <w:pStyle w:val="ListNumber-ContractCzechRadio"/>
        <w:numPr>
          <w:ilvl w:val="1"/>
          <w:numId w:val="29"/>
        </w:numPr>
        <w:jc w:val="both"/>
      </w:pPr>
      <w:r w:rsidRPr="007E540E">
        <w:t xml:space="preserve">K ukončení smlouvy písemnou </w:t>
      </w:r>
      <w:r w:rsidRPr="007E540E">
        <w:rPr>
          <w:u w:val="single"/>
        </w:rPr>
        <w:t>dohodou</w:t>
      </w:r>
      <w:r w:rsidRPr="007E540E">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46008C81" w14:textId="77777777" w:rsidR="007E540E" w:rsidRPr="007E540E" w:rsidRDefault="007E540E" w:rsidP="00193B37">
      <w:pPr>
        <w:pStyle w:val="ListNumber-ContractCzechRadio"/>
        <w:numPr>
          <w:ilvl w:val="1"/>
          <w:numId w:val="29"/>
        </w:numPr>
        <w:jc w:val="both"/>
      </w:pPr>
      <w:r w:rsidRPr="007E540E">
        <w:t xml:space="preserve">Každá ze smluvních stran má právo od smlouvy písemně </w:t>
      </w:r>
      <w:r w:rsidRPr="007E540E">
        <w:rPr>
          <w:u w:val="single"/>
        </w:rPr>
        <w:t>odstoupit</w:t>
      </w:r>
      <w:r w:rsidRPr="007E540E">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E1B0F0D" w14:textId="77777777" w:rsidR="007E540E" w:rsidRPr="007E540E" w:rsidRDefault="007E540E" w:rsidP="00193B37">
      <w:pPr>
        <w:pStyle w:val="ListNumber-ContractCzechRadio"/>
        <w:numPr>
          <w:ilvl w:val="1"/>
          <w:numId w:val="29"/>
        </w:numPr>
        <w:jc w:val="both"/>
      </w:pPr>
      <w:r w:rsidRPr="007E540E">
        <w:t xml:space="preserve">Kupující je oprávněn od této smlouvy odstoupit zejména: </w:t>
      </w:r>
    </w:p>
    <w:p w14:paraId="0F1D2591" w14:textId="7D8A700E" w:rsidR="007E540E" w:rsidRPr="007E540E" w:rsidRDefault="007E540E" w:rsidP="00193B37">
      <w:pPr>
        <w:pStyle w:val="ListLetter-ContractCzechRadio"/>
        <w:numPr>
          <w:ilvl w:val="2"/>
          <w:numId w:val="29"/>
        </w:numPr>
        <w:jc w:val="both"/>
      </w:pPr>
      <w:r w:rsidRPr="007E540E">
        <w:lastRenderedPageBreak/>
        <w:t>v případě prodlení prodávajícího s odevzdáním plnění nebo jeho části o více než</w:t>
      </w:r>
      <w:r w:rsidRPr="007E540E">
        <w:rPr>
          <w:b/>
        </w:rPr>
        <w:t xml:space="preserve"> </w:t>
      </w:r>
      <w:r w:rsidR="001A4D83" w:rsidRPr="001A4D83">
        <w:rPr>
          <w:b/>
        </w:rPr>
        <w:t>14</w:t>
      </w:r>
      <w:r w:rsidRPr="007E540E">
        <w:t xml:space="preserve"> dní; </w:t>
      </w:r>
    </w:p>
    <w:p w14:paraId="6C36D5DC" w14:textId="77777777" w:rsidR="007E540E" w:rsidRPr="007E540E" w:rsidRDefault="007E540E" w:rsidP="00193B37">
      <w:pPr>
        <w:pStyle w:val="ListLetter-ContractCzechRadio"/>
        <w:numPr>
          <w:ilvl w:val="2"/>
          <w:numId w:val="29"/>
        </w:numPr>
        <w:jc w:val="both"/>
      </w:pPr>
      <w:r w:rsidRPr="007E540E">
        <w:rPr>
          <w:rFonts w:eastAsia="Times New Roman" w:cs="Arial"/>
          <w:bCs/>
          <w:kern w:val="32"/>
          <w:szCs w:val="20"/>
        </w:rPr>
        <w:t>v případě prodlení s odstraněním vady plnění o více než 10 dní nebo v případě opakovaného (alespoň třikrát po dobu záruční doby) prodlení s odstraněním vady o více než 5 dní;</w:t>
      </w:r>
    </w:p>
    <w:p w14:paraId="0EB73CE1" w14:textId="77777777" w:rsidR="007E540E" w:rsidRPr="007E540E" w:rsidRDefault="007E540E" w:rsidP="00193B37">
      <w:pPr>
        <w:pStyle w:val="ListLetter-ContractCzechRadio"/>
        <w:numPr>
          <w:ilvl w:val="2"/>
          <w:numId w:val="29"/>
        </w:numPr>
        <w:jc w:val="both"/>
      </w:pPr>
      <w:r w:rsidRPr="007E540E">
        <w:t xml:space="preserve">v případě, že se u více jak 5 % kusů zboží projeví vady; </w:t>
      </w:r>
    </w:p>
    <w:p w14:paraId="26A74334" w14:textId="77777777" w:rsidR="007E540E" w:rsidRPr="007E540E" w:rsidRDefault="007E540E" w:rsidP="00193B37">
      <w:pPr>
        <w:pStyle w:val="ListLetter-ContractCzechRadio"/>
        <w:numPr>
          <w:ilvl w:val="2"/>
          <w:numId w:val="29"/>
        </w:numPr>
        <w:jc w:val="both"/>
      </w:pPr>
      <w:r w:rsidRPr="007E540E">
        <w:t xml:space="preserve">je-li to stanoveno touto smlouvou. </w:t>
      </w:r>
    </w:p>
    <w:p w14:paraId="79C9F5F5" w14:textId="14F4998C" w:rsidR="007E540E" w:rsidRPr="00E86C48" w:rsidRDefault="007E540E" w:rsidP="00193B37">
      <w:pPr>
        <w:pStyle w:val="ListNumber-ContractCzechRadio"/>
        <w:numPr>
          <w:ilvl w:val="1"/>
          <w:numId w:val="29"/>
        </w:numPr>
        <w:jc w:val="both"/>
      </w:pPr>
      <w:r w:rsidRPr="007E540E">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 příp. později, pokud je tak v odstoupení uvedeno.</w:t>
      </w:r>
    </w:p>
    <w:p w14:paraId="2786DC44" w14:textId="77777777" w:rsidR="00E86C48" w:rsidRDefault="00E86C48" w:rsidP="00193B37">
      <w:pPr>
        <w:pStyle w:val="Heading-Number-ContractCzechRadio"/>
        <w:numPr>
          <w:ilvl w:val="0"/>
          <w:numId w:val="29"/>
        </w:numPr>
      </w:pPr>
      <w:r>
        <w:t>Mlčenlivost</w:t>
      </w:r>
    </w:p>
    <w:p w14:paraId="7BBCF62A" w14:textId="47311941" w:rsidR="00E86C48" w:rsidRDefault="00E86C48" w:rsidP="00193B37">
      <w:pPr>
        <w:pStyle w:val="ListNumber-ContractCzechRadio"/>
        <w:numPr>
          <w:ilvl w:val="1"/>
          <w:numId w:val="29"/>
        </w:numPr>
        <w:jc w:val="both"/>
      </w:pPr>
      <w:r>
        <w:t xml:space="preserve">Prodávající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dozví v rámci plnění předmětu této smlouvy. Tyto informace </w:t>
      </w:r>
      <w:r w:rsidR="00010604">
        <w:t>kupující</w:t>
      </w:r>
      <w:r>
        <w:t xml:space="preserve"> prohlašuje za citlivé, důvěrné a tajné, s čímž je </w:t>
      </w:r>
      <w:r w:rsidR="00347667">
        <w:t>prodávající</w:t>
      </w:r>
      <w:r>
        <w:t xml:space="preserve"> plně srozuměn.</w:t>
      </w:r>
      <w:r w:rsidR="00347667">
        <w:t xml:space="preserve"> Kupující</w:t>
      </w:r>
      <w:r>
        <w:t xml:space="preserve">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w:t>
      </w:r>
      <w:r w:rsidR="00347667">
        <w:t>Prodávající</w:t>
      </w:r>
      <w:r>
        <w:t xml:space="preserve">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w:t>
      </w:r>
      <w:r w:rsidR="00707C3C">
        <w:t>prodávajícího</w:t>
      </w:r>
      <w:r>
        <w:t xml:space="preserve"> nebo osob, prostřednictvím kterých </w:t>
      </w:r>
      <w:r w:rsidR="00707C3C">
        <w:t>prodávající</w:t>
      </w:r>
      <w:r>
        <w:t xml:space="preserve"> plní předmět této smlouvy platí, že tyto povinnosti porušil sám</w:t>
      </w:r>
      <w:r w:rsidR="00707C3C">
        <w:t xml:space="preserve"> prodávající</w:t>
      </w:r>
      <w:r>
        <w:t>.</w:t>
      </w:r>
    </w:p>
    <w:p w14:paraId="1B3CA4D1" w14:textId="77777777" w:rsidR="00E86C48" w:rsidRDefault="00E86C48" w:rsidP="00193B37">
      <w:pPr>
        <w:pStyle w:val="ListNumber-ContractCzechRadio"/>
        <w:numPr>
          <w:ilvl w:val="1"/>
          <w:numId w:val="29"/>
        </w:numPr>
        <w:jc w:val="both"/>
      </w:pPr>
      <w:r>
        <w:t>Povinnost mlčenlivosti se nevztahuje na informace a skutečnosti, které:</w:t>
      </w:r>
    </w:p>
    <w:p w14:paraId="008BADA3" w14:textId="77777777" w:rsidR="00E86C48" w:rsidRDefault="00E86C48" w:rsidP="00193B37">
      <w:pPr>
        <w:pStyle w:val="ListLetter-ContractCzechRadio"/>
        <w:numPr>
          <w:ilvl w:val="2"/>
          <w:numId w:val="29"/>
        </w:numPr>
        <w:jc w:val="both"/>
      </w:pPr>
      <w:r>
        <w:t>v době jejich zveřejnění nebo následně se stanou bez zavinění kterékoli smluvní strany všeobecně dostupnými veřejnosti;</w:t>
      </w:r>
    </w:p>
    <w:p w14:paraId="0990F32D" w14:textId="77777777" w:rsidR="00E86C48" w:rsidRDefault="00E86C48" w:rsidP="00193B37">
      <w:pPr>
        <w:pStyle w:val="ListLetter-ContractCzechRadio"/>
        <w:numPr>
          <w:ilvl w:val="2"/>
          <w:numId w:val="29"/>
        </w:numPr>
        <w:jc w:val="both"/>
      </w:pPr>
      <w:r>
        <w:t xml:space="preserve">byly získány na základě postupu nezávislého na této smlouvě nebo druhé smluvní straně, pokud je strana, která informace získala, schopna tuto skutečnost doložit, </w:t>
      </w:r>
    </w:p>
    <w:p w14:paraId="18CDB83A" w14:textId="77777777" w:rsidR="00E86C48" w:rsidRDefault="00E86C48" w:rsidP="00193B37">
      <w:pPr>
        <w:pStyle w:val="ListLetter-ContractCzechRadio"/>
        <w:numPr>
          <w:ilvl w:val="2"/>
          <w:numId w:val="29"/>
        </w:numPr>
        <w:jc w:val="both"/>
      </w:pPr>
      <w:r>
        <w:t>byly poskytnuté třetí osobou, která takové informace a skutečnosti nezískala porušením povinnosti jejich ochrany;</w:t>
      </w:r>
    </w:p>
    <w:p w14:paraId="272154DD" w14:textId="77777777" w:rsidR="00E86C48" w:rsidRDefault="00E86C48" w:rsidP="00193B37">
      <w:pPr>
        <w:pStyle w:val="ListLetter-ContractCzechRadio"/>
        <w:numPr>
          <w:ilvl w:val="2"/>
          <w:numId w:val="29"/>
        </w:numPr>
        <w:jc w:val="both"/>
      </w:pPr>
      <w:r>
        <w:t>podléhají uveřejnění na základě zákonné povinnosti či povinnosti uložené smluvní straně orgánem veřejné moci.</w:t>
      </w:r>
    </w:p>
    <w:p w14:paraId="06B34C68" w14:textId="6A1D4D19" w:rsidR="00E86C48" w:rsidRDefault="00E86C48" w:rsidP="00193B37">
      <w:pPr>
        <w:pStyle w:val="ListNumber-ContractCzechRadio"/>
        <w:numPr>
          <w:ilvl w:val="1"/>
          <w:numId w:val="29"/>
        </w:numPr>
        <w:jc w:val="both"/>
      </w:pPr>
      <w:r>
        <w:t xml:space="preserve">Za porušení povinností týkajících se mlčenlivosti dle odstavce 1 tohoto článku smlouvy má </w:t>
      </w:r>
      <w:r w:rsidR="00347667">
        <w:t>kupující</w:t>
      </w:r>
      <w:r>
        <w:t xml:space="preserve"> právo uplatnit u </w:t>
      </w:r>
      <w:r w:rsidR="00347667">
        <w:t xml:space="preserve">prodávajícího </w:t>
      </w:r>
      <w:r>
        <w:t xml:space="preserve">nárok na zaplacení smluvní pokuty; výše smluvní pokuty je stanovena na </w:t>
      </w:r>
      <w:r w:rsidRPr="00C07FCF">
        <w:rPr>
          <w:b/>
        </w:rPr>
        <w:t>10</w:t>
      </w:r>
      <w:r w:rsidRPr="00C07FCF">
        <w:rPr>
          <w:rFonts w:cs="Arial"/>
          <w:b/>
          <w:szCs w:val="20"/>
        </w:rPr>
        <w:t>0.000</w:t>
      </w:r>
      <w:r w:rsidRPr="00C07FCF">
        <w:rPr>
          <w:b/>
          <w:bCs/>
        </w:rPr>
        <w:t>,- Kč</w:t>
      </w:r>
      <w:r>
        <w:t xml:space="preserve"> za každý jednotlivý případ porušení povinností dle tohoto článku smlouvy.</w:t>
      </w:r>
    </w:p>
    <w:p w14:paraId="50846FA9" w14:textId="77777777" w:rsidR="00347667" w:rsidRDefault="00347667" w:rsidP="00193B37">
      <w:pPr>
        <w:pStyle w:val="Heading-Number-ContractCzechRadio"/>
        <w:numPr>
          <w:ilvl w:val="0"/>
          <w:numId w:val="29"/>
        </w:numPr>
      </w:pPr>
      <w:r>
        <w:t>Práva a povinnosti smluvních stran</w:t>
      </w:r>
    </w:p>
    <w:p w14:paraId="03BC7958" w14:textId="5AFDC8CD" w:rsidR="00347667" w:rsidRPr="007F00D1" w:rsidRDefault="00347667" w:rsidP="00193B37">
      <w:pPr>
        <w:pStyle w:val="ListNumber-ContractCzechRadio"/>
        <w:numPr>
          <w:ilvl w:val="1"/>
          <w:numId w:val="29"/>
        </w:numPr>
      </w:pPr>
      <w:r w:rsidRPr="00160D3A">
        <w:rPr>
          <w:b/>
          <w:u w:val="single"/>
          <w:lang w:eastAsia="ar-SA"/>
        </w:rPr>
        <w:t xml:space="preserve">Práva a povinnosti </w:t>
      </w:r>
      <w:r>
        <w:rPr>
          <w:b/>
          <w:u w:val="single"/>
          <w:lang w:eastAsia="ar-SA"/>
        </w:rPr>
        <w:t>kupujícího</w:t>
      </w:r>
      <w:r w:rsidRPr="00B87816">
        <w:rPr>
          <w:u w:val="single"/>
          <w:lang w:eastAsia="ar-SA"/>
        </w:rPr>
        <w:t>:</w:t>
      </w:r>
    </w:p>
    <w:p w14:paraId="7087E6D4" w14:textId="4ACD9281" w:rsidR="00347667" w:rsidRDefault="00982B28" w:rsidP="00193B37">
      <w:pPr>
        <w:pStyle w:val="ListLetter-ContractCzechRadio"/>
        <w:numPr>
          <w:ilvl w:val="2"/>
          <w:numId w:val="29"/>
        </w:numPr>
        <w:jc w:val="both"/>
      </w:pPr>
      <w:r>
        <w:t>kupující</w:t>
      </w:r>
      <w:r w:rsidR="00347667" w:rsidRPr="005D1AE8">
        <w:t xml:space="preserve"> je povinen předávat</w:t>
      </w:r>
      <w:r>
        <w:t xml:space="preserve"> prodávajícímu</w:t>
      </w:r>
      <w:r w:rsidR="00347667" w:rsidRPr="005D1AE8">
        <w:t xml:space="preserve"> všechny potřebné informace a údaje, kte</w:t>
      </w:r>
      <w:r>
        <w:t xml:space="preserve">rými disponuje a </w:t>
      </w:r>
      <w:r w:rsidR="00347667" w:rsidRPr="005D1AE8">
        <w:rPr>
          <w:lang w:eastAsia="ar-SA"/>
        </w:rPr>
        <w:t>které jsou nutné</w:t>
      </w:r>
      <w:r w:rsidR="00347667">
        <w:rPr>
          <w:lang w:eastAsia="ar-SA"/>
        </w:rPr>
        <w:t xml:space="preserve"> k tomu</w:t>
      </w:r>
      <w:r w:rsidR="00347667" w:rsidRPr="005D1AE8">
        <w:rPr>
          <w:lang w:eastAsia="ar-SA"/>
        </w:rPr>
        <w:t xml:space="preserve">, aby </w:t>
      </w:r>
      <w:r w:rsidR="00755E45">
        <w:rPr>
          <w:lang w:eastAsia="ar-SA"/>
        </w:rPr>
        <w:t>prodávající</w:t>
      </w:r>
      <w:r w:rsidR="00347667">
        <w:rPr>
          <w:lang w:eastAsia="ar-SA"/>
        </w:rPr>
        <w:t xml:space="preserve"> </w:t>
      </w:r>
      <w:r w:rsidR="00347667" w:rsidRPr="005D1AE8">
        <w:rPr>
          <w:lang w:eastAsia="ar-SA"/>
        </w:rPr>
        <w:t xml:space="preserve">mohl poskytovat plnění podle </w:t>
      </w:r>
      <w:r w:rsidR="00347667">
        <w:rPr>
          <w:lang w:eastAsia="ar-SA"/>
        </w:rPr>
        <w:t>této smlouvy;</w:t>
      </w:r>
    </w:p>
    <w:p w14:paraId="28AF4642" w14:textId="3EE7C63F" w:rsidR="00347667" w:rsidRDefault="00982B28" w:rsidP="00193B37">
      <w:pPr>
        <w:pStyle w:val="ListLetter-ContractCzechRadio"/>
        <w:numPr>
          <w:ilvl w:val="2"/>
          <w:numId w:val="29"/>
        </w:numPr>
        <w:jc w:val="both"/>
      </w:pPr>
      <w:r>
        <w:lastRenderedPageBreak/>
        <w:t>kupující</w:t>
      </w:r>
      <w:r w:rsidR="00347667" w:rsidRPr="005D1AE8">
        <w:rPr>
          <w:lang w:eastAsia="ar-SA"/>
        </w:rPr>
        <w:t xml:space="preserve"> se zavazuje zodpovídat dotazy</w:t>
      </w:r>
      <w:r w:rsidR="00755E45">
        <w:rPr>
          <w:lang w:eastAsia="ar-SA"/>
        </w:rPr>
        <w:t xml:space="preserve"> prodávajícího </w:t>
      </w:r>
      <w:r w:rsidR="00347667" w:rsidRPr="005D1AE8">
        <w:rPr>
          <w:lang w:eastAsia="ar-SA"/>
        </w:rPr>
        <w:t xml:space="preserve">ve vztahu k předmětu plnění podle této </w:t>
      </w:r>
      <w:r w:rsidR="00347667">
        <w:t>smlouvy</w:t>
      </w:r>
      <w:r w:rsidR="00347667" w:rsidRPr="005D1AE8">
        <w:rPr>
          <w:lang w:eastAsia="ar-SA"/>
        </w:rPr>
        <w:t xml:space="preserve">, a to do </w:t>
      </w:r>
      <w:r w:rsidR="00347667">
        <w:rPr>
          <w:lang w:eastAsia="ar-SA"/>
        </w:rPr>
        <w:t>dvou pracovních</w:t>
      </w:r>
      <w:r w:rsidR="00347667" w:rsidRPr="005D1AE8">
        <w:rPr>
          <w:lang w:eastAsia="ar-SA"/>
        </w:rPr>
        <w:t xml:space="preserve"> dnů od obdržení dotazu, nedohodnou-li se </w:t>
      </w:r>
      <w:r w:rsidR="00347667">
        <w:rPr>
          <w:lang w:eastAsia="ar-SA"/>
        </w:rPr>
        <w:t>smluvní strany jinak;</w:t>
      </w:r>
    </w:p>
    <w:p w14:paraId="67271389" w14:textId="2027DDBC" w:rsidR="00347667" w:rsidRDefault="00347667" w:rsidP="00193B37">
      <w:pPr>
        <w:pStyle w:val="ListLetter-ContractCzechRadio"/>
        <w:numPr>
          <w:ilvl w:val="2"/>
          <w:numId w:val="29"/>
        </w:numPr>
        <w:jc w:val="both"/>
      </w:pPr>
      <w:r>
        <w:rPr>
          <w:lang w:eastAsia="ar-SA"/>
        </w:rPr>
        <w:t>b</w:t>
      </w:r>
      <w:r w:rsidRPr="005D1AE8">
        <w:rPr>
          <w:lang w:eastAsia="ar-SA"/>
        </w:rPr>
        <w:t xml:space="preserve">ude-li třeba, vyvine </w:t>
      </w:r>
      <w:r w:rsidR="00982B28">
        <w:t>kupující</w:t>
      </w:r>
      <w:r w:rsidRPr="005D1AE8">
        <w:rPr>
          <w:lang w:eastAsia="ar-SA"/>
        </w:rPr>
        <w:t xml:space="preserve"> přiměřené úsilí poskytnout </w:t>
      </w:r>
      <w:r w:rsidR="00755E45">
        <w:rPr>
          <w:lang w:eastAsia="ar-SA"/>
        </w:rPr>
        <w:t xml:space="preserve">prodávajícímu </w:t>
      </w:r>
      <w:r w:rsidRPr="005D1AE8">
        <w:rPr>
          <w:lang w:eastAsia="ar-SA"/>
        </w:rPr>
        <w:t xml:space="preserve">všechny potřebné informace a údaje od třetích </w:t>
      </w:r>
      <w:r w:rsidRPr="00F24B5A">
        <w:t>stran</w:t>
      </w:r>
      <w:r>
        <w:rPr>
          <w:lang w:eastAsia="ar-SA"/>
        </w:rPr>
        <w:t>, které jsou nutné</w:t>
      </w:r>
      <w:r w:rsidRPr="005D1AE8">
        <w:rPr>
          <w:lang w:eastAsia="ar-SA"/>
        </w:rPr>
        <w:t xml:space="preserve"> k zajištění řádného plnění podle této </w:t>
      </w:r>
      <w:r>
        <w:rPr>
          <w:lang w:eastAsia="ar-SA"/>
        </w:rPr>
        <w:t>smlouvy.</w:t>
      </w:r>
    </w:p>
    <w:p w14:paraId="61256C7F" w14:textId="7762520C" w:rsidR="00347667" w:rsidRPr="007F00D1" w:rsidRDefault="00347667" w:rsidP="00193B37">
      <w:pPr>
        <w:pStyle w:val="ListNumber-ContractCzechRadio"/>
        <w:numPr>
          <w:ilvl w:val="1"/>
          <w:numId w:val="29"/>
        </w:numPr>
        <w:rPr>
          <w:b/>
        </w:rPr>
      </w:pPr>
      <w:r w:rsidRPr="00160D3A">
        <w:rPr>
          <w:b/>
          <w:u w:val="single"/>
        </w:rPr>
        <w:t xml:space="preserve">Práva a povinnosti </w:t>
      </w:r>
      <w:r>
        <w:rPr>
          <w:b/>
          <w:u w:val="single"/>
        </w:rPr>
        <w:t>prodávajícího</w:t>
      </w:r>
      <w:r w:rsidRPr="00160D3A">
        <w:rPr>
          <w:b/>
          <w:u w:val="single"/>
        </w:rPr>
        <w:t>:</w:t>
      </w:r>
    </w:p>
    <w:p w14:paraId="73C03C65" w14:textId="1469506A" w:rsidR="00347667" w:rsidRDefault="00347667" w:rsidP="00193B37">
      <w:pPr>
        <w:pStyle w:val="ListLetter-ContractCzechRadio"/>
        <w:numPr>
          <w:ilvl w:val="2"/>
          <w:numId w:val="29"/>
        </w:numPr>
        <w:jc w:val="both"/>
      </w:pPr>
      <w:r>
        <w:rPr>
          <w:rFonts w:cs="Arial"/>
          <w:szCs w:val="20"/>
          <w:lang w:eastAsia="ar-SA"/>
        </w:rPr>
        <w:t>v</w:t>
      </w:r>
      <w:r w:rsidRPr="005D1AE8">
        <w:rPr>
          <w:rFonts w:cs="Arial"/>
          <w:szCs w:val="20"/>
          <w:lang w:eastAsia="ar-SA"/>
        </w:rPr>
        <w:t xml:space="preserve"> případě, že </w:t>
      </w:r>
      <w:r w:rsidR="00755E45">
        <w:rPr>
          <w:rFonts w:cs="Arial"/>
          <w:szCs w:val="20"/>
          <w:lang w:eastAsia="ar-SA"/>
        </w:rPr>
        <w:t>kupující</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755E45">
        <w:rPr>
          <w:rFonts w:cs="Arial"/>
          <w:szCs w:val="20"/>
          <w:lang w:eastAsia="ar-SA"/>
        </w:rPr>
        <w:t>prodávajícího</w:t>
      </w:r>
      <w:r w:rsidRPr="005D1AE8">
        <w:rPr>
          <w:rFonts w:cs="Arial"/>
          <w:szCs w:val="20"/>
          <w:lang w:eastAsia="ar-SA"/>
        </w:rPr>
        <w:t xml:space="preserve">. Bude-li však </w:t>
      </w:r>
      <w:r w:rsidRPr="005D1AE8">
        <w:rPr>
          <w:rFonts w:cs="Arial"/>
          <w:szCs w:val="20"/>
        </w:rPr>
        <w:t>mít nedostatek informací vliv na termíny plnění</w:t>
      </w:r>
      <w:r w:rsidR="00755E45">
        <w:rPr>
          <w:rFonts w:cs="Arial"/>
          <w:szCs w:val="20"/>
        </w:rPr>
        <w:t xml:space="preserve"> </w:t>
      </w:r>
      <w:r w:rsidR="00755E45">
        <w:rPr>
          <w:rFonts w:cs="Arial"/>
          <w:szCs w:val="20"/>
          <w:lang w:eastAsia="ar-SA"/>
        </w:rPr>
        <w:t>prodávajícího</w:t>
      </w:r>
      <w:r w:rsidRPr="005D1AE8">
        <w:rPr>
          <w:rFonts w:cs="Arial"/>
          <w:szCs w:val="20"/>
        </w:rPr>
        <w:t>, nebude nedodržení termínů</w:t>
      </w:r>
      <w:r w:rsidRPr="005D1AE8">
        <w:rPr>
          <w:rFonts w:cs="Arial"/>
          <w:szCs w:val="20"/>
          <w:lang w:eastAsia="ar-SA"/>
        </w:rPr>
        <w:t xml:space="preserve"> posuzováno jako prodlení </w:t>
      </w:r>
      <w:r w:rsidR="00755E45">
        <w:rPr>
          <w:rFonts w:cs="Arial"/>
          <w:szCs w:val="20"/>
          <w:lang w:eastAsia="ar-SA"/>
        </w:rPr>
        <w:t>prodávajícího</w:t>
      </w:r>
      <w:r>
        <w:rPr>
          <w:rFonts w:cs="Arial"/>
          <w:szCs w:val="20"/>
          <w:lang w:eastAsia="ar-SA"/>
        </w:rPr>
        <w:t>;</w:t>
      </w:r>
    </w:p>
    <w:p w14:paraId="30D9DCFD" w14:textId="273E9F04" w:rsidR="00347667" w:rsidRDefault="00755E45" w:rsidP="00193B37">
      <w:pPr>
        <w:pStyle w:val="ListLetter-ContractCzechRadio"/>
        <w:numPr>
          <w:ilvl w:val="2"/>
          <w:numId w:val="29"/>
        </w:numPr>
        <w:jc w:val="both"/>
      </w:pPr>
      <w:r>
        <w:rPr>
          <w:rFonts w:cs="Arial"/>
          <w:szCs w:val="20"/>
          <w:lang w:eastAsia="ar-SA"/>
        </w:rPr>
        <w:t>prodávající</w:t>
      </w:r>
      <w:r w:rsidR="00347667">
        <w:t xml:space="preserve"> je povinen si při </w:t>
      </w:r>
      <w:r w:rsidR="00B219A2">
        <w:t xml:space="preserve">realizaci plnění </w:t>
      </w:r>
      <w:r w:rsidR="00347667">
        <w:t xml:space="preserve">počínat s náležitou odbornou péčí, v souladu s obecně závaznými právními předpisy a touto smlouvou. Dále je povinen nejednat v rozporu s oprávněnými zájmy </w:t>
      </w:r>
      <w:r w:rsidR="00707C3C">
        <w:t>kupujícího</w:t>
      </w:r>
      <w:r w:rsidR="00347667">
        <w:t xml:space="preserve"> a zdržet se veškerého jednání, které by mohlo </w:t>
      </w:r>
      <w:r>
        <w:t xml:space="preserve">kupujícího </w:t>
      </w:r>
      <w:r w:rsidR="00347667">
        <w:t>jakýmkoliv způsobem poškodit;</w:t>
      </w:r>
    </w:p>
    <w:p w14:paraId="30FF97C6" w14:textId="19FF73E7" w:rsidR="00347667" w:rsidRDefault="00755E45" w:rsidP="00193B37">
      <w:pPr>
        <w:pStyle w:val="ListLetter-ContractCzechRadio"/>
        <w:numPr>
          <w:ilvl w:val="2"/>
          <w:numId w:val="29"/>
        </w:numPr>
        <w:jc w:val="both"/>
      </w:pPr>
      <w:r>
        <w:rPr>
          <w:rFonts w:cs="Arial"/>
          <w:szCs w:val="20"/>
          <w:lang w:eastAsia="ar-SA"/>
        </w:rPr>
        <w:t>prodávající</w:t>
      </w:r>
      <w:r>
        <w:t xml:space="preserve"> </w:t>
      </w:r>
      <w:r w:rsidR="004C5340">
        <w:t>realizuje plnění</w:t>
      </w:r>
      <w:r w:rsidR="00347667" w:rsidRPr="00F216F3">
        <w:t xml:space="preserve"> osobně, popř. prostřednictvím </w:t>
      </w:r>
      <w:r w:rsidR="00347667">
        <w:t>svých zaměstnanců či poddodavatelů; v každém takovém případě je</w:t>
      </w:r>
      <w:r>
        <w:t xml:space="preserve"> </w:t>
      </w:r>
      <w:r>
        <w:rPr>
          <w:rFonts w:cs="Arial"/>
          <w:szCs w:val="20"/>
          <w:lang w:eastAsia="ar-SA"/>
        </w:rPr>
        <w:t>prodávající</w:t>
      </w:r>
      <w:r w:rsidR="00347667">
        <w:t xml:space="preserve"> je povinen zajistit, aby všechny osoby </w:t>
      </w:r>
      <w:r w:rsidR="004C5340">
        <w:t>realizující plnění</w:t>
      </w:r>
      <w:r w:rsidR="00347667">
        <w:t xml:space="preserve">, které jsou v pracovním nebo jiném obdobném poměru </w:t>
      </w:r>
      <w:r>
        <w:t xml:space="preserve">k </w:t>
      </w:r>
      <w:r>
        <w:rPr>
          <w:rFonts w:cs="Arial"/>
          <w:szCs w:val="20"/>
          <w:lang w:eastAsia="ar-SA"/>
        </w:rPr>
        <w:t>prodávajícímu</w:t>
      </w:r>
      <w:r w:rsidR="00347667">
        <w:t xml:space="preserve"> nebo jsou k</w:t>
      </w:r>
      <w:r>
        <w:t xml:space="preserve"> </w:t>
      </w:r>
      <w:r>
        <w:rPr>
          <w:rFonts w:cs="Arial"/>
          <w:szCs w:val="20"/>
          <w:lang w:eastAsia="ar-SA"/>
        </w:rPr>
        <w:t>prodávající</w:t>
      </w:r>
      <w:r>
        <w:t>mu</w:t>
      </w:r>
      <w:r w:rsidR="00347667">
        <w:t xml:space="preserve"> ve smluvním vztahu, se řídily vždy touto smlouvou. Poruší-li taková osoba jakékoliv ustanovení smlouvy, má se za to, že porušení způsobil sám </w:t>
      </w:r>
      <w:r>
        <w:rPr>
          <w:rFonts w:cs="Arial"/>
          <w:szCs w:val="20"/>
          <w:lang w:eastAsia="ar-SA"/>
        </w:rPr>
        <w:t>prodávající</w:t>
      </w:r>
      <w:r w:rsidR="00347667">
        <w:t>;</w:t>
      </w:r>
      <w:r>
        <w:t xml:space="preserve"> </w:t>
      </w:r>
    </w:p>
    <w:p w14:paraId="586E53CE" w14:textId="063039C8" w:rsidR="00347667" w:rsidRDefault="00755E45" w:rsidP="00193B37">
      <w:pPr>
        <w:pStyle w:val="ListLetter-ContractCzechRadio"/>
        <w:numPr>
          <w:ilvl w:val="2"/>
          <w:numId w:val="29"/>
        </w:numPr>
        <w:jc w:val="both"/>
      </w:pPr>
      <w:r>
        <w:rPr>
          <w:rFonts w:cs="Arial"/>
          <w:szCs w:val="20"/>
          <w:lang w:eastAsia="ar-SA"/>
        </w:rPr>
        <w:t>prodávající</w:t>
      </w:r>
      <w:r>
        <w:t xml:space="preserve"> </w:t>
      </w:r>
      <w:r w:rsidR="00347667">
        <w:t>není oprávněn</w:t>
      </w:r>
      <w:r w:rsidR="00347667" w:rsidRPr="00F216F3">
        <w:t xml:space="preserve"> postoupit nebo jakýmkoliv jiným způsobem převést práva a povinnosti na třetí osoby vyjma plnění poskytovaných </w:t>
      </w:r>
      <w:r w:rsidR="00347667">
        <w:t>pod</w:t>
      </w:r>
      <w:r w:rsidR="00347667" w:rsidRPr="00F216F3">
        <w:t xml:space="preserve">dodavateli v souladu s touto </w:t>
      </w:r>
      <w:r w:rsidR="00347667">
        <w:t>smlouvou a zadávací dokumentací;</w:t>
      </w:r>
    </w:p>
    <w:p w14:paraId="0123ABDA" w14:textId="312F2BA0" w:rsidR="00347667" w:rsidRPr="007E540E" w:rsidRDefault="00755E45" w:rsidP="00193B37">
      <w:pPr>
        <w:pStyle w:val="ListLetter-ContractCzechRadio"/>
        <w:numPr>
          <w:ilvl w:val="2"/>
          <w:numId w:val="29"/>
        </w:numPr>
        <w:jc w:val="both"/>
      </w:pPr>
      <w:r>
        <w:rPr>
          <w:rFonts w:cs="Arial"/>
          <w:szCs w:val="20"/>
          <w:lang w:eastAsia="ar-SA"/>
        </w:rPr>
        <w:t>prodávající</w:t>
      </w:r>
      <w:r w:rsidR="00347667" w:rsidRPr="00F216F3">
        <w:t xml:space="preserve"> je povinen umožnit </w:t>
      </w:r>
      <w:r w:rsidR="00707C3C">
        <w:t>kupujícímu</w:t>
      </w:r>
      <w:r w:rsidR="00347667" w:rsidRPr="00F216F3">
        <w:t xml:space="preserve"> provedení kontroly plnění a dodržování sjednaných podmínek </w:t>
      </w:r>
      <w:r w:rsidR="00347667">
        <w:t>provádění díla</w:t>
      </w:r>
      <w:r w:rsidR="00347667" w:rsidRPr="00F216F3">
        <w:t xml:space="preserve"> podle této </w:t>
      </w:r>
      <w:r w:rsidR="00347667">
        <w:t>smlouvy;</w:t>
      </w:r>
      <w:r w:rsidR="00347667" w:rsidRPr="00F216F3">
        <w:t xml:space="preserve"> </w:t>
      </w:r>
      <w:r w:rsidR="00347667">
        <w:t>k</w:t>
      </w:r>
      <w:r w:rsidR="00347667" w:rsidRPr="00F216F3">
        <w:t> oznámeným nedostatkům zejména co do rozsahu, četnosti a/nebo kvality plnění je povi</w:t>
      </w:r>
      <w:r w:rsidR="00347667">
        <w:t>nen bezodkladně zjednat nápravu.</w:t>
      </w:r>
    </w:p>
    <w:p w14:paraId="53EDB090" w14:textId="77777777" w:rsidR="007E540E" w:rsidRPr="007E540E" w:rsidRDefault="007E540E" w:rsidP="00193B37">
      <w:pPr>
        <w:pStyle w:val="Heading-Number-ContractCzechRadio"/>
        <w:numPr>
          <w:ilvl w:val="0"/>
          <w:numId w:val="29"/>
        </w:numPr>
      </w:pPr>
      <w:r w:rsidRPr="007E540E">
        <w:t>Další ujednání</w:t>
      </w:r>
    </w:p>
    <w:p w14:paraId="609B6831" w14:textId="77777777" w:rsidR="007E540E" w:rsidRPr="007E540E" w:rsidRDefault="007E540E" w:rsidP="00193B37">
      <w:pPr>
        <w:pStyle w:val="ListNumber-ContractCzechRadio"/>
        <w:numPr>
          <w:ilvl w:val="1"/>
          <w:numId w:val="29"/>
        </w:numPr>
        <w:jc w:val="both"/>
      </w:pPr>
      <w:r w:rsidRPr="007E540E">
        <w:t>Smluvní strany pro vyloučení možných pochybností uvádí následující:</w:t>
      </w:r>
    </w:p>
    <w:p w14:paraId="44F8FE83" w14:textId="5B6BFA07" w:rsidR="007E540E" w:rsidRPr="007E540E" w:rsidRDefault="007E540E" w:rsidP="00193B37">
      <w:pPr>
        <w:pStyle w:val="ListLetter-ContractCzechRadio"/>
        <w:numPr>
          <w:ilvl w:val="2"/>
          <w:numId w:val="29"/>
        </w:numPr>
        <w:jc w:val="both"/>
      </w:pPr>
      <w:r w:rsidRPr="007E540E">
        <w:t xml:space="preserve">je-li k výrobě, dodání a/nebo </w:t>
      </w:r>
      <w:r w:rsidR="004F6549">
        <w:t>instalaci</w:t>
      </w:r>
      <w:r w:rsidR="004F6549" w:rsidRPr="007E540E">
        <w:t xml:space="preserve"> </w:t>
      </w:r>
      <w:r w:rsidRPr="007E540E">
        <w:t>zboží nutná součinnost kupujícího, určí mu prodávající písemnou a prokazatelně doručenou formou přiměřenou lhůtu k jejímu poskytnutí. Uplyne-li lhůta marně, nemá prodávající právo zajistit si náhradní plnění na účet kupujícího, má však právo, upozornil-li na to kupujícího, odstoupit od smlouvy;</w:t>
      </w:r>
    </w:p>
    <w:p w14:paraId="42DB8588" w14:textId="5863BD07" w:rsidR="007E540E" w:rsidRPr="007E540E" w:rsidRDefault="007E540E" w:rsidP="00193B37">
      <w:pPr>
        <w:pStyle w:val="ListLetter-ContractCzechRadio"/>
        <w:numPr>
          <w:ilvl w:val="2"/>
          <w:numId w:val="29"/>
        </w:numPr>
        <w:jc w:val="both"/>
      </w:pPr>
      <w:r w:rsidRPr="007E540E">
        <w:t xml:space="preserve">příkazy kupujícího ohledně způsobu výroby, dodání a/nebo </w:t>
      </w:r>
      <w:r w:rsidR="004F6549">
        <w:t>instalaci</w:t>
      </w:r>
      <w:r w:rsidRPr="007E540E">
        <w:t xml:space="preserve"> zboží je kupující vázán, odpovídá-li to povaze plnění; pokud jsou příkazy kupujícího nevhodné, je prodávající povinen na to kupujícího písemnou a prokazatelně doručenou formou upozornit.</w:t>
      </w:r>
    </w:p>
    <w:p w14:paraId="7A9E98FB" w14:textId="77777777" w:rsidR="007E540E" w:rsidRPr="007E540E" w:rsidRDefault="007E540E" w:rsidP="00193B37">
      <w:pPr>
        <w:pStyle w:val="Heading-Number-ContractCzechRadio"/>
        <w:numPr>
          <w:ilvl w:val="0"/>
          <w:numId w:val="29"/>
        </w:numPr>
      </w:pPr>
      <w:r w:rsidRPr="007E540E">
        <w:t>Závěrečné ustanovení</w:t>
      </w:r>
    </w:p>
    <w:p w14:paraId="315FC893" w14:textId="77777777" w:rsidR="007E540E" w:rsidRPr="007E540E" w:rsidRDefault="007E540E" w:rsidP="00193B37">
      <w:pPr>
        <w:pStyle w:val="ListNumber-ContractCzechRadio"/>
        <w:numPr>
          <w:ilvl w:val="1"/>
          <w:numId w:val="29"/>
        </w:numPr>
        <w:jc w:val="both"/>
      </w:pPr>
      <w:r w:rsidRPr="007E540E">
        <w:t xml:space="preserve">Tato smlouva nabývá platnosti dnem jejího podpisu oběma smluvními stranami a účinnosti dnem jejího uveřejnění v </w:t>
      </w:r>
      <w:r w:rsidRPr="007E540E">
        <w:rPr>
          <w:rFonts w:cs="Arial"/>
          <w:szCs w:val="20"/>
        </w:rPr>
        <w:t xml:space="preserve">registru smluv v souladu se zákonem č. 340/2015 Sb., o zvláštních </w:t>
      </w:r>
      <w:r w:rsidRPr="007E540E">
        <w:rPr>
          <w:rFonts w:cs="Arial"/>
          <w:szCs w:val="20"/>
        </w:rPr>
        <w:lastRenderedPageBreak/>
        <w:t>podmínkách účinnosti některých smluv, uveřejňování těchto smluv a o registru smluv (zákon o registru smluv), ve znění pozdějších předpisů.</w:t>
      </w:r>
    </w:p>
    <w:p w14:paraId="429E7EC0" w14:textId="77777777" w:rsidR="007E540E" w:rsidRPr="007E540E" w:rsidRDefault="007E540E" w:rsidP="00193B37">
      <w:pPr>
        <w:pStyle w:val="ListNumber-ContractCzechRadio"/>
        <w:numPr>
          <w:ilvl w:val="1"/>
          <w:numId w:val="29"/>
        </w:numPr>
        <w:jc w:val="both"/>
      </w:pPr>
      <w:r w:rsidRPr="007E540E">
        <w:rPr>
          <w:rFonts w:eastAsia="Times New Roman" w:cs="Arial"/>
          <w:bCs/>
          <w:kern w:val="32"/>
          <w:szCs w:val="20"/>
        </w:rPr>
        <w:t>Smluvní strany výslovně sjednávají, že právem rozhodným pro tuto smlouvu je právo České republiky. Práva a povinnosti smluvních stran touto smlouvou neupravená se řídí zejména příslušnými ustanoveními OZ.</w:t>
      </w:r>
    </w:p>
    <w:p w14:paraId="5571734D" w14:textId="77777777" w:rsidR="007E540E" w:rsidRPr="007E540E" w:rsidRDefault="007E540E" w:rsidP="00193B37">
      <w:pPr>
        <w:pStyle w:val="ListNumber-ContractCzechRadio"/>
        <w:numPr>
          <w:ilvl w:val="1"/>
          <w:numId w:val="29"/>
        </w:numPr>
        <w:jc w:val="both"/>
      </w:pPr>
      <w:r w:rsidRPr="007E540E">
        <w:t>Tato smlouva je vyhotovena ve třech stejnopisech s platností originálu, z nichž dva obdrží kupující a jeden prodávající. V případě, že bude smlouva uzavřena na dálku za využití elektronických prostředků, zašle smluvní strana, jenž smlouvu podepisuje jako poslední, jeden originál smlouvy spolu s jejími přílohami druhé smluvní straně.</w:t>
      </w:r>
    </w:p>
    <w:p w14:paraId="7C612BDB" w14:textId="77777777" w:rsidR="007E540E" w:rsidRPr="007E540E" w:rsidRDefault="007E540E" w:rsidP="00193B37">
      <w:pPr>
        <w:pStyle w:val="ListNumber-ContractCzechRadio"/>
        <w:numPr>
          <w:ilvl w:val="1"/>
          <w:numId w:val="29"/>
        </w:numPr>
        <w:jc w:val="both"/>
      </w:pPr>
      <w:r w:rsidRPr="007E540E">
        <w:rPr>
          <w:rFonts w:cs="Arial"/>
          <w:szCs w:val="20"/>
        </w:rPr>
        <w:t xml:space="preserve">Pro případ sporu vzniklého mezi smluvními stranami se v souladu s ustanovením § </w:t>
      </w:r>
      <w:proofErr w:type="gramStart"/>
      <w:r w:rsidRPr="007E540E">
        <w:rPr>
          <w:rFonts w:cs="Arial"/>
          <w:szCs w:val="20"/>
        </w:rPr>
        <w:t>89a</w:t>
      </w:r>
      <w:proofErr w:type="gramEnd"/>
      <w:r w:rsidRPr="007E540E">
        <w:rPr>
          <w:rFonts w:cs="Arial"/>
          <w:szCs w:val="20"/>
        </w:rPr>
        <w:t xml:space="preserve"> zákona č. 99/1963 Sb., občanský soudní řád, ve znění pozdějších předpisů, sjednává jako místně příslušný soud obecný soud </w:t>
      </w:r>
      <w:r w:rsidRPr="007E540E">
        <w:t>podle sídla kupujícího.</w:t>
      </w:r>
    </w:p>
    <w:p w14:paraId="36DC7D6D" w14:textId="77777777" w:rsidR="007E540E" w:rsidRPr="007E540E" w:rsidRDefault="007E540E" w:rsidP="00193B37">
      <w:pPr>
        <w:pStyle w:val="ListNumber-ContractCzechRadio"/>
        <w:numPr>
          <w:ilvl w:val="1"/>
          <w:numId w:val="29"/>
        </w:numPr>
        <w:jc w:val="both"/>
      </w:pPr>
      <w:r w:rsidRPr="007E540E">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smluvní strany vypořádají. Tímto smluvní strany přebírají ve smyslu ustanovení § 1765 a násl. OZ nebezpečí změny okolností.</w:t>
      </w:r>
    </w:p>
    <w:p w14:paraId="43C484A8" w14:textId="77777777" w:rsidR="007E540E" w:rsidRPr="007E540E" w:rsidRDefault="007E540E" w:rsidP="00193B37">
      <w:pPr>
        <w:pStyle w:val="ListNumber-ContractCzechRadio"/>
        <w:numPr>
          <w:ilvl w:val="1"/>
          <w:numId w:val="29"/>
        </w:numPr>
        <w:jc w:val="both"/>
      </w:pPr>
      <w:r w:rsidRPr="007E540E">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6521F480" w14:textId="77777777" w:rsidR="007E540E" w:rsidRPr="007E540E" w:rsidRDefault="007E540E" w:rsidP="00193B37">
      <w:pPr>
        <w:pStyle w:val="ListNumber-ContractCzechRadio"/>
        <w:numPr>
          <w:ilvl w:val="1"/>
          <w:numId w:val="29"/>
        </w:numPr>
        <w:jc w:val="both"/>
      </w:pPr>
      <w:r w:rsidRPr="007E540E">
        <w:t>Prodávající bere na vědomí, že kupující je jako zadavatel veřejné zakázky oprávněn v souladu s § 219 zákona č. 134/2016 Sb., o zadávání veřejných zakázek, ve znění pozdějších předpisů, uveřejnit na profilu zadavatele tuto smlouvu včetně jejích příloh, všech jejích změn a dodatků a výši skutečně uhrazené ceny za plnění veřejné zakázky.</w:t>
      </w:r>
    </w:p>
    <w:p w14:paraId="7D402086" w14:textId="77777777" w:rsidR="00347667" w:rsidRDefault="007E540E" w:rsidP="00193B37">
      <w:pPr>
        <w:pStyle w:val="ListNumber-ContractCzechRadio"/>
        <w:numPr>
          <w:ilvl w:val="1"/>
          <w:numId w:val="29"/>
        </w:numPr>
        <w:jc w:val="both"/>
      </w:pPr>
      <w:r w:rsidRPr="007E540E">
        <w:rPr>
          <w:rFonts w:cs="Arial"/>
          <w:szCs w:val="20"/>
        </w:rPr>
        <w:t xml:space="preserve">Tato smlouva včetně jejích příloh a případných změn bude uveřejněna kupujícím v registru smluv v souladu se zákonem o registru smluv. Pokud smlouvu uveřejní v registru smluv prodávající, zašle kupujícímu potvrzení o uveřejnění této smlouvy bez zbytečného odkladu. </w:t>
      </w:r>
      <w:r w:rsidRPr="007E540E">
        <w:t>Tento odstavec je samostatnou dohodou smluvních stran oddělitelnou od ostatních ustanovení smlouvy.</w:t>
      </w:r>
    </w:p>
    <w:p w14:paraId="3DB90042" w14:textId="1579D07E" w:rsidR="007E540E" w:rsidRPr="007E540E" w:rsidRDefault="007E540E" w:rsidP="00193B37">
      <w:pPr>
        <w:pStyle w:val="ListNumber-ContractCzechRadio"/>
        <w:numPr>
          <w:ilvl w:val="1"/>
          <w:numId w:val="29"/>
        </w:numPr>
        <w:jc w:val="both"/>
      </w:pPr>
      <w:r w:rsidRPr="007E540E">
        <w:t>Smluvní strany prohlašují, že se seznámily s obsahem této smlouvy, kterou uzavírají na základě své pravé, vážné a svobodné vůle, nikoliv v tísni anebo za nápadně nevýhodných podmínek, což stvrzují svými podpisy.</w:t>
      </w:r>
    </w:p>
    <w:p w14:paraId="7D4BB8B8" w14:textId="77777777" w:rsidR="007E540E" w:rsidRPr="007E540E" w:rsidRDefault="007E540E" w:rsidP="00193B37">
      <w:pPr>
        <w:pStyle w:val="ListNumber-ContractCzechRadio"/>
        <w:numPr>
          <w:ilvl w:val="1"/>
          <w:numId w:val="29"/>
        </w:numPr>
      </w:pPr>
      <w:r w:rsidRPr="007E540E">
        <w:t>Nedílnou součástí této smlouvy je její:</w:t>
      </w:r>
    </w:p>
    <w:p w14:paraId="5CFA5564" w14:textId="6F9D878C" w:rsidR="007E540E" w:rsidRDefault="007E540E" w:rsidP="007E540E">
      <w:pPr>
        <w:keepNext/>
        <w:keepLines/>
        <w:tabs>
          <w:tab w:val="left" w:pos="0"/>
        </w:tabs>
        <w:spacing w:before="250" w:after="250"/>
        <w:ind w:left="312"/>
        <w:outlineLvl w:val="0"/>
        <w:rPr>
          <w:rFonts w:eastAsiaTheme="majorEastAsia" w:cstheme="majorBidi"/>
          <w:szCs w:val="26"/>
        </w:rPr>
      </w:pPr>
      <w:r w:rsidRPr="007E540E">
        <w:rPr>
          <w:rFonts w:eastAsiaTheme="majorEastAsia" w:cstheme="majorBidi"/>
          <w:szCs w:val="26"/>
        </w:rPr>
        <w:t>Příloha č. 1 – Specifikace plnění</w:t>
      </w:r>
      <w:r w:rsidR="002538A1">
        <w:rPr>
          <w:rFonts w:eastAsiaTheme="majorEastAsia" w:cstheme="majorBidi"/>
          <w:szCs w:val="26"/>
        </w:rPr>
        <w:t>;</w:t>
      </w:r>
    </w:p>
    <w:p w14:paraId="64C786A3" w14:textId="7579D4B2" w:rsidR="002538A1" w:rsidRPr="007E540E" w:rsidRDefault="002538A1">
      <w:pPr>
        <w:keepNext/>
        <w:keepLines/>
        <w:tabs>
          <w:tab w:val="left" w:pos="0"/>
        </w:tabs>
        <w:spacing w:before="250" w:after="250"/>
        <w:ind w:left="312"/>
        <w:outlineLvl w:val="0"/>
        <w:rPr>
          <w:rFonts w:eastAsiaTheme="majorEastAsia" w:cstheme="majorBidi"/>
          <w:szCs w:val="26"/>
        </w:rPr>
      </w:pPr>
      <w:r w:rsidRPr="007E540E">
        <w:rPr>
          <w:rFonts w:eastAsiaTheme="majorEastAsia" w:cstheme="majorBidi"/>
          <w:szCs w:val="26"/>
        </w:rPr>
        <w:t xml:space="preserve">Příloha č. </w:t>
      </w:r>
      <w:r>
        <w:rPr>
          <w:rFonts w:eastAsiaTheme="majorEastAsia" w:cstheme="majorBidi"/>
          <w:szCs w:val="26"/>
        </w:rPr>
        <w:t>2</w:t>
      </w:r>
      <w:r w:rsidRPr="007E540E">
        <w:rPr>
          <w:rFonts w:eastAsiaTheme="majorEastAsia" w:cstheme="majorBidi"/>
          <w:szCs w:val="26"/>
        </w:rPr>
        <w:t xml:space="preserve"> – </w:t>
      </w:r>
      <w:r>
        <w:rPr>
          <w:rFonts w:eastAsiaTheme="majorEastAsia" w:cstheme="majorBidi"/>
          <w:szCs w:val="26"/>
        </w:rPr>
        <w:t>Cenová nabídka prodávajícího;</w:t>
      </w:r>
    </w:p>
    <w:p w14:paraId="0AAAC28F" w14:textId="0965ED57" w:rsidR="007E540E" w:rsidRDefault="007E540E" w:rsidP="007E540E">
      <w:pPr>
        <w:spacing w:after="250"/>
        <w:ind w:left="312"/>
      </w:pPr>
      <w:r w:rsidRPr="007E540E">
        <w:t xml:space="preserve">Příloha č. </w:t>
      </w:r>
      <w:r w:rsidR="002538A1">
        <w:t>3</w:t>
      </w:r>
      <w:r w:rsidR="002538A1" w:rsidRPr="007E540E">
        <w:t xml:space="preserve"> </w:t>
      </w:r>
      <w:r w:rsidRPr="007E540E">
        <w:t>– Podmínky provádění činností externích osob v objektech ČR.</w:t>
      </w:r>
    </w:p>
    <w:p w14:paraId="37537A80" w14:textId="188F3EFE" w:rsidR="002538A1" w:rsidRDefault="002538A1" w:rsidP="007E540E">
      <w:pPr>
        <w:spacing w:after="250"/>
        <w:ind w:left="312"/>
      </w:pPr>
    </w:p>
    <w:p w14:paraId="4A705C7B" w14:textId="77777777" w:rsidR="002538A1" w:rsidRPr="007E540E" w:rsidRDefault="002538A1" w:rsidP="007E540E">
      <w:pPr>
        <w:spacing w:after="250"/>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E540E" w:rsidRPr="007E540E" w14:paraId="5C5D0642" w14:textId="77777777" w:rsidTr="0088199E">
        <w:trPr>
          <w:jc w:val="center"/>
        </w:trPr>
        <w:tc>
          <w:tcPr>
            <w:tcW w:w="3974" w:type="dxa"/>
          </w:tcPr>
          <w:p w14:paraId="53F6AAA2" w14:textId="77777777" w:rsidR="007E540E" w:rsidRPr="007E540E" w:rsidRDefault="007E540E" w:rsidP="007E54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pPr>
            <w:r w:rsidRPr="007E540E">
              <w:lastRenderedPageBreak/>
              <w:t xml:space="preserve">V </w:t>
            </w:r>
            <w:r w:rsidRPr="007E540E">
              <w:rPr>
                <w:rFonts w:cs="Arial"/>
                <w:szCs w:val="20"/>
              </w:rPr>
              <w:t>[</w:t>
            </w:r>
            <w:r w:rsidRPr="007E540E">
              <w:rPr>
                <w:rFonts w:cs="Arial"/>
                <w:szCs w:val="20"/>
                <w:highlight w:val="yellow"/>
              </w:rPr>
              <w:t>DOPLNIT</w:t>
            </w:r>
            <w:r w:rsidRPr="007E540E">
              <w:rPr>
                <w:rFonts w:cs="Arial"/>
                <w:szCs w:val="20"/>
              </w:rPr>
              <w:t>]</w:t>
            </w:r>
            <w:r w:rsidRPr="007E540E">
              <w:t xml:space="preserve"> dne </w:t>
            </w:r>
            <w:r w:rsidRPr="007E540E">
              <w:rPr>
                <w:rFonts w:cs="Arial"/>
                <w:szCs w:val="20"/>
              </w:rPr>
              <w:t>[</w:t>
            </w:r>
            <w:r w:rsidRPr="007E540E">
              <w:rPr>
                <w:rFonts w:cs="Arial"/>
                <w:szCs w:val="20"/>
                <w:highlight w:val="yellow"/>
              </w:rPr>
              <w:t>DOPLNIT</w:t>
            </w:r>
            <w:r w:rsidRPr="007E540E">
              <w:rPr>
                <w:rFonts w:cs="Arial"/>
                <w:szCs w:val="20"/>
              </w:rPr>
              <w:t>]</w:t>
            </w:r>
          </w:p>
        </w:tc>
        <w:tc>
          <w:tcPr>
            <w:tcW w:w="3964" w:type="dxa"/>
          </w:tcPr>
          <w:p w14:paraId="38FCFC04" w14:textId="77777777" w:rsidR="007E540E" w:rsidRPr="007E540E" w:rsidRDefault="007E540E" w:rsidP="007E54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pPr>
            <w:r w:rsidRPr="007E540E">
              <w:t xml:space="preserve">V </w:t>
            </w:r>
            <w:r w:rsidRPr="007E540E">
              <w:rPr>
                <w:rFonts w:cs="Arial"/>
                <w:szCs w:val="20"/>
              </w:rPr>
              <w:t>[</w:t>
            </w:r>
            <w:r w:rsidRPr="007E540E">
              <w:rPr>
                <w:rFonts w:cs="Arial"/>
                <w:szCs w:val="20"/>
                <w:highlight w:val="yellow"/>
              </w:rPr>
              <w:t>DOPLNIT</w:t>
            </w:r>
            <w:r w:rsidRPr="007E540E">
              <w:rPr>
                <w:rFonts w:cs="Arial"/>
                <w:szCs w:val="20"/>
              </w:rPr>
              <w:t xml:space="preserve">] </w:t>
            </w:r>
            <w:r w:rsidRPr="007E540E">
              <w:t xml:space="preserve">dne </w:t>
            </w:r>
            <w:r w:rsidRPr="007E540E">
              <w:rPr>
                <w:rFonts w:cs="Arial"/>
                <w:szCs w:val="20"/>
              </w:rPr>
              <w:t>[</w:t>
            </w:r>
            <w:r w:rsidRPr="007E540E">
              <w:rPr>
                <w:rFonts w:cs="Arial"/>
                <w:szCs w:val="20"/>
                <w:highlight w:val="yellow"/>
              </w:rPr>
              <w:t>DOPLNIT</w:t>
            </w:r>
            <w:r w:rsidRPr="007E540E">
              <w:rPr>
                <w:rFonts w:cs="Arial"/>
                <w:szCs w:val="20"/>
              </w:rPr>
              <w:t>]</w:t>
            </w:r>
          </w:p>
        </w:tc>
      </w:tr>
      <w:tr w:rsidR="007E540E" w:rsidRPr="007E540E" w14:paraId="47870A57" w14:textId="77777777" w:rsidTr="0088199E">
        <w:trPr>
          <w:jc w:val="center"/>
        </w:trPr>
        <w:tc>
          <w:tcPr>
            <w:tcW w:w="3974" w:type="dxa"/>
          </w:tcPr>
          <w:p w14:paraId="77C605E3" w14:textId="77777777" w:rsidR="007E540E" w:rsidRPr="007E540E" w:rsidRDefault="007E540E" w:rsidP="007E54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750"/>
              <w:jc w:val="center"/>
              <w:rPr>
                <w:b/>
                <w:bCs/>
              </w:rPr>
            </w:pPr>
            <w:r w:rsidRPr="007E540E">
              <w:rPr>
                <w:b/>
                <w:bCs/>
              </w:rPr>
              <w:t>Za kupujícího</w:t>
            </w:r>
          </w:p>
          <w:p w14:paraId="02DCD599" w14:textId="77777777" w:rsidR="007E540E" w:rsidRPr="007E540E" w:rsidRDefault="007E540E" w:rsidP="007E54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Fonts w:cs="Arial"/>
                <w:b/>
                <w:szCs w:val="20"/>
              </w:rPr>
            </w:pPr>
            <w:r w:rsidRPr="007E540E">
              <w:rPr>
                <w:rFonts w:cs="Arial"/>
                <w:b/>
                <w:szCs w:val="20"/>
              </w:rPr>
              <w:t>Mgr. René Zavoral</w:t>
            </w:r>
          </w:p>
          <w:p w14:paraId="6CFAF312" w14:textId="77777777" w:rsidR="007E540E" w:rsidRPr="007E540E" w:rsidRDefault="007E540E" w:rsidP="007E54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
                <w:bCs/>
              </w:rPr>
            </w:pPr>
            <w:r w:rsidRPr="007E540E">
              <w:rPr>
                <w:rFonts w:cs="Arial"/>
                <w:szCs w:val="20"/>
              </w:rPr>
              <w:t>generální ředitel</w:t>
            </w:r>
          </w:p>
        </w:tc>
        <w:tc>
          <w:tcPr>
            <w:tcW w:w="3964" w:type="dxa"/>
          </w:tcPr>
          <w:p w14:paraId="724BE4FC" w14:textId="77777777" w:rsidR="007E540E" w:rsidRPr="007E540E" w:rsidRDefault="007E540E" w:rsidP="007E54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750"/>
              <w:jc w:val="center"/>
              <w:rPr>
                <w:b/>
                <w:bCs/>
              </w:rPr>
            </w:pPr>
            <w:r w:rsidRPr="007E540E">
              <w:rPr>
                <w:b/>
                <w:bCs/>
              </w:rPr>
              <w:t>Za prodávajícího</w:t>
            </w:r>
          </w:p>
          <w:p w14:paraId="649C9A98" w14:textId="77777777" w:rsidR="007E540E" w:rsidRPr="007E540E" w:rsidRDefault="007E540E" w:rsidP="007E54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Fonts w:cs="Arial"/>
                <w:b/>
                <w:szCs w:val="20"/>
                <w:highlight w:val="yellow"/>
              </w:rPr>
            </w:pPr>
            <w:r w:rsidRPr="007E540E">
              <w:rPr>
                <w:rFonts w:cs="Arial"/>
                <w:b/>
                <w:szCs w:val="20"/>
                <w:highlight w:val="yellow"/>
              </w:rPr>
              <w:t>[DOPLNIT JMÉNO A PŘÍJMENÍ]</w:t>
            </w:r>
          </w:p>
          <w:p w14:paraId="66E3AD95" w14:textId="77777777" w:rsidR="007E540E" w:rsidRPr="007E540E" w:rsidRDefault="007E540E" w:rsidP="007E540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
                <w:bCs/>
              </w:rPr>
            </w:pPr>
            <w:r w:rsidRPr="007E540E">
              <w:rPr>
                <w:rFonts w:cs="Arial"/>
                <w:b/>
                <w:szCs w:val="20"/>
                <w:highlight w:val="yellow"/>
              </w:rPr>
              <w:t>[DOPLNIT FUNKCI]</w:t>
            </w:r>
          </w:p>
        </w:tc>
      </w:tr>
    </w:tbl>
    <w:p w14:paraId="22A483F3" w14:textId="77777777" w:rsidR="007E540E" w:rsidRPr="007E540E" w:rsidRDefault="007E540E" w:rsidP="007E540E">
      <w:pPr>
        <w:rPr>
          <w:color w:val="000F37"/>
        </w:rPr>
      </w:pPr>
    </w:p>
    <w:p w14:paraId="1C66BAAD" w14:textId="77777777" w:rsidR="007E540E" w:rsidRPr="007E540E" w:rsidRDefault="007E540E" w:rsidP="007E540E">
      <w:r w:rsidRPr="007E540E">
        <w:br w:type="page"/>
      </w:r>
    </w:p>
    <w:p w14:paraId="3EDC6CEC" w14:textId="5EF1EA0F" w:rsidR="006B39EB" w:rsidRDefault="006B39EB" w:rsidP="001A4D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340" w:lineRule="exact"/>
        <w:jc w:val="both"/>
        <w:rPr>
          <w:rFonts w:eastAsiaTheme="majorEastAsia" w:cstheme="majorBidi"/>
          <w:i/>
          <w:szCs w:val="26"/>
        </w:rPr>
      </w:pPr>
      <w:r w:rsidRPr="00886B54">
        <w:rPr>
          <w:rFonts w:cs="Arial"/>
          <w:b/>
          <w:szCs w:val="20"/>
        </w:rPr>
        <w:lastRenderedPageBreak/>
        <w:t>P</w:t>
      </w:r>
      <w:r>
        <w:rPr>
          <w:rFonts w:cs="Arial"/>
          <w:b/>
          <w:szCs w:val="20"/>
        </w:rPr>
        <w:t xml:space="preserve">říloha č. 1 - </w:t>
      </w:r>
      <w:r w:rsidRPr="006B39EB">
        <w:rPr>
          <w:rFonts w:eastAsiaTheme="majorEastAsia" w:cstheme="majorBidi"/>
          <w:b/>
          <w:szCs w:val="26"/>
        </w:rPr>
        <w:t>Specifikace plnění</w:t>
      </w:r>
    </w:p>
    <w:p w14:paraId="363BC1B6" w14:textId="7298A21F" w:rsidR="00311C32" w:rsidRPr="00311C32" w:rsidRDefault="00311C32" w:rsidP="001A4D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340" w:lineRule="exact"/>
        <w:jc w:val="both"/>
        <w:rPr>
          <w:rFonts w:eastAsiaTheme="majorEastAsia" w:cstheme="majorBidi"/>
          <w:b/>
          <w:szCs w:val="26"/>
          <w:u w:val="single"/>
        </w:rPr>
      </w:pPr>
      <w:r w:rsidRPr="00311C32">
        <w:rPr>
          <w:rFonts w:eastAsiaTheme="majorEastAsia" w:cstheme="majorBidi"/>
          <w:b/>
          <w:szCs w:val="26"/>
          <w:u w:val="single"/>
        </w:rPr>
        <w:t>Specifikace plnění:</w:t>
      </w:r>
    </w:p>
    <w:p w14:paraId="04DD1D60" w14:textId="77777777" w:rsidR="00311C32" w:rsidRDefault="00311C32" w:rsidP="00311C32">
      <w:pPr>
        <w:jc w:val="both"/>
        <w:rPr>
          <w:rFonts w:cs="Arial"/>
          <w:szCs w:val="20"/>
        </w:rPr>
      </w:pPr>
      <w:r>
        <w:rPr>
          <w:rFonts w:cs="Arial"/>
          <w:szCs w:val="20"/>
        </w:rPr>
        <w:t>Předmětem veřejné zakázky je doplnění a modernizace systému CCTV na objektech ČRo Vinohradská 12 – Praha 2 a dalších objektech regionálních vysílacích pracovišť ČRo, včetně integrace do stávajícího kamerového systému ČRo na pracovišti Dohledového centra (MDC).</w:t>
      </w:r>
    </w:p>
    <w:p w14:paraId="31BC8CFF" w14:textId="77777777" w:rsidR="00311C32" w:rsidRDefault="00311C32" w:rsidP="00311C32">
      <w:pPr>
        <w:jc w:val="both"/>
        <w:rPr>
          <w:rFonts w:cs="Arial"/>
          <w:szCs w:val="20"/>
        </w:rPr>
      </w:pPr>
      <w:r>
        <w:rPr>
          <w:rFonts w:cs="Arial"/>
          <w:szCs w:val="20"/>
        </w:rPr>
        <w:t xml:space="preserve">Zadavatel, jakožto provozovatel MDC a CCTV systémů ČRo, požaduje instalaci celkem </w:t>
      </w:r>
      <w:r>
        <w:rPr>
          <w:rFonts w:cs="Arial"/>
          <w:b/>
          <w:szCs w:val="20"/>
          <w:u w:val="single"/>
        </w:rPr>
        <w:t>52 kusů kamer.</w:t>
      </w:r>
      <w:r>
        <w:rPr>
          <w:rFonts w:cs="Arial"/>
          <w:szCs w:val="20"/>
        </w:rPr>
        <w:t xml:space="preserve"> Kamery budou instalovány na jednotlivá regionální pracoviště v těchto počtech:</w:t>
      </w:r>
    </w:p>
    <w:p w14:paraId="2979D10E" w14:textId="3452652C" w:rsidR="00311C32" w:rsidRPr="00311C32" w:rsidRDefault="00311C32" w:rsidP="00685578">
      <w:pPr>
        <w:pStyle w:val="Odstavecseseznamem"/>
        <w:numPr>
          <w:ilvl w:val="0"/>
          <w:numId w:val="30"/>
        </w:numPr>
        <w:tabs>
          <w:tab w:val="clear" w:pos="624"/>
          <w:tab w:val="left" w:pos="851"/>
        </w:tabs>
        <w:jc w:val="both"/>
        <w:rPr>
          <w:rFonts w:cs="Arial"/>
          <w:b/>
          <w:szCs w:val="20"/>
        </w:rPr>
      </w:pPr>
      <w:r w:rsidRPr="00311C32">
        <w:rPr>
          <w:rFonts w:cs="Arial"/>
          <w:szCs w:val="20"/>
        </w:rPr>
        <w:t xml:space="preserve">Na objektu ČRo Praha, požaduje instalaci </w:t>
      </w:r>
      <w:r w:rsidRPr="00311C32">
        <w:rPr>
          <w:rFonts w:cs="Arial"/>
          <w:b/>
          <w:szCs w:val="20"/>
        </w:rPr>
        <w:t>15 kusů nových IP kamer</w:t>
      </w:r>
      <w:r w:rsidRPr="00311C32">
        <w:rPr>
          <w:rFonts w:cs="Arial"/>
          <w:szCs w:val="20"/>
        </w:rPr>
        <w:t xml:space="preserve"> dle přílohy č. 3.1 zadávací dokumentace – „</w:t>
      </w:r>
      <w:r w:rsidRPr="00311C32">
        <w:rPr>
          <w:rFonts w:cs="Arial"/>
          <w:b/>
          <w:szCs w:val="20"/>
        </w:rPr>
        <w:t>Projektová dokumentace – Doplnění CCTV Systému ČRo Praha</w:t>
      </w:r>
      <w:r w:rsidRPr="00311C32">
        <w:rPr>
          <w:rFonts w:cs="Arial"/>
          <w:szCs w:val="20"/>
        </w:rPr>
        <w:t xml:space="preserve">“ a jejich následnou integraci do stávajícího kamerového systému </w:t>
      </w:r>
      <w:proofErr w:type="spellStart"/>
      <w:r w:rsidRPr="00311C32">
        <w:rPr>
          <w:rFonts w:cs="Arial"/>
          <w:szCs w:val="20"/>
        </w:rPr>
        <w:t>Genetec</w:t>
      </w:r>
      <w:proofErr w:type="spellEnd"/>
      <w:r w:rsidRPr="00311C32">
        <w:rPr>
          <w:rFonts w:cs="Arial"/>
          <w:szCs w:val="20"/>
        </w:rPr>
        <w:t xml:space="preserve"> </w:t>
      </w:r>
      <w:proofErr w:type="spellStart"/>
      <w:r w:rsidRPr="00311C32">
        <w:rPr>
          <w:rFonts w:cs="Arial"/>
          <w:szCs w:val="20"/>
        </w:rPr>
        <w:t>Security</w:t>
      </w:r>
      <w:proofErr w:type="spellEnd"/>
      <w:r w:rsidRPr="00311C32">
        <w:rPr>
          <w:rFonts w:cs="Arial"/>
          <w:szCs w:val="20"/>
        </w:rPr>
        <w:t xml:space="preserve"> Center včetně integrace do stávajícího kamerového systému ČRo na pracovišti MDC.</w:t>
      </w:r>
    </w:p>
    <w:p w14:paraId="4155C553" w14:textId="77777777" w:rsidR="00311C32" w:rsidRPr="00311C32" w:rsidRDefault="00311C32" w:rsidP="00685578">
      <w:pPr>
        <w:pStyle w:val="Odstavecseseznamem"/>
        <w:numPr>
          <w:ilvl w:val="0"/>
          <w:numId w:val="30"/>
        </w:numPr>
        <w:tabs>
          <w:tab w:val="clear" w:pos="624"/>
          <w:tab w:val="left" w:pos="851"/>
        </w:tabs>
        <w:jc w:val="both"/>
        <w:rPr>
          <w:rFonts w:cs="Arial"/>
          <w:szCs w:val="20"/>
        </w:rPr>
      </w:pPr>
      <w:r w:rsidRPr="00311C32">
        <w:rPr>
          <w:rFonts w:cs="Arial"/>
          <w:szCs w:val="20"/>
        </w:rPr>
        <w:t xml:space="preserve">Dále zadavatel požaduje na objektu ČRo Karlovy Vary instalaci </w:t>
      </w:r>
      <w:r w:rsidRPr="00311C32">
        <w:rPr>
          <w:rFonts w:cs="Arial"/>
          <w:b/>
          <w:szCs w:val="20"/>
        </w:rPr>
        <w:t>4 kusů nových IP kamer</w:t>
      </w:r>
      <w:r w:rsidRPr="00311C32">
        <w:rPr>
          <w:rFonts w:cs="Arial"/>
          <w:szCs w:val="20"/>
        </w:rPr>
        <w:t xml:space="preserve"> dle přílohy č. 3.2 zadávací dokumentace – „</w:t>
      </w:r>
      <w:r w:rsidRPr="00311C32">
        <w:rPr>
          <w:rFonts w:cs="Arial"/>
          <w:b/>
          <w:szCs w:val="20"/>
        </w:rPr>
        <w:t>Projektová dokumentace – Doplnění CCTV Systému ČRo Karlovy Vary</w:t>
      </w:r>
      <w:r w:rsidRPr="00311C32">
        <w:rPr>
          <w:rFonts w:cs="Arial"/>
          <w:szCs w:val="20"/>
        </w:rPr>
        <w:t xml:space="preserve">“ a jejich následnou integraci do stávajícího lokálního kamerového systému </w:t>
      </w:r>
      <w:proofErr w:type="spellStart"/>
      <w:r w:rsidRPr="00311C32">
        <w:rPr>
          <w:rFonts w:cs="Arial"/>
          <w:szCs w:val="20"/>
        </w:rPr>
        <w:t>Genetec</w:t>
      </w:r>
      <w:proofErr w:type="spellEnd"/>
      <w:r w:rsidRPr="00311C32">
        <w:rPr>
          <w:rFonts w:cs="Arial"/>
          <w:szCs w:val="20"/>
        </w:rPr>
        <w:t xml:space="preserve"> </w:t>
      </w:r>
      <w:proofErr w:type="spellStart"/>
      <w:r w:rsidRPr="00311C32">
        <w:rPr>
          <w:rFonts w:cs="Arial"/>
          <w:szCs w:val="20"/>
        </w:rPr>
        <w:t>Security</w:t>
      </w:r>
      <w:proofErr w:type="spellEnd"/>
      <w:r w:rsidRPr="00311C32">
        <w:rPr>
          <w:rFonts w:cs="Arial"/>
          <w:szCs w:val="20"/>
        </w:rPr>
        <w:t xml:space="preserve"> Center včetně integrace do stávajícího kamerového systému ČRo na pracovišti MDC Praha.</w:t>
      </w:r>
    </w:p>
    <w:p w14:paraId="127FE6AF" w14:textId="77777777" w:rsidR="00311C32" w:rsidRPr="00311C32" w:rsidRDefault="00311C32" w:rsidP="00685578">
      <w:pPr>
        <w:pStyle w:val="Odstavecseseznamem"/>
        <w:numPr>
          <w:ilvl w:val="0"/>
          <w:numId w:val="30"/>
        </w:numPr>
        <w:tabs>
          <w:tab w:val="clear" w:pos="624"/>
          <w:tab w:val="left" w:pos="851"/>
        </w:tabs>
        <w:jc w:val="both"/>
        <w:rPr>
          <w:rFonts w:cs="Arial"/>
          <w:szCs w:val="20"/>
        </w:rPr>
      </w:pPr>
      <w:r w:rsidRPr="00311C32">
        <w:rPr>
          <w:rFonts w:cs="Arial"/>
          <w:szCs w:val="20"/>
        </w:rPr>
        <w:t xml:space="preserve">Dále zadavatel požaduje na objektu ČRo Plzeň instalaci </w:t>
      </w:r>
      <w:r w:rsidRPr="00311C32">
        <w:rPr>
          <w:rFonts w:cs="Arial"/>
          <w:b/>
          <w:szCs w:val="20"/>
        </w:rPr>
        <w:t>3 kusů nových IP kamer</w:t>
      </w:r>
      <w:r w:rsidRPr="00311C32">
        <w:rPr>
          <w:rFonts w:cs="Arial"/>
          <w:szCs w:val="20"/>
        </w:rPr>
        <w:t xml:space="preserve"> dle přílohy č. 3.3 zadávací dokumentace – „</w:t>
      </w:r>
      <w:r w:rsidRPr="00311C32">
        <w:rPr>
          <w:rFonts w:cs="Arial"/>
          <w:b/>
          <w:szCs w:val="20"/>
        </w:rPr>
        <w:t>Projektová dokumentace – Doplnění CCTV Systému ČRo Plzeň</w:t>
      </w:r>
      <w:r w:rsidRPr="00311C32">
        <w:rPr>
          <w:rFonts w:cs="Arial"/>
          <w:szCs w:val="20"/>
        </w:rPr>
        <w:t xml:space="preserve">“ a jejich následnou integraci do stávajícího lokálního kamerového systému </w:t>
      </w:r>
      <w:proofErr w:type="spellStart"/>
      <w:r w:rsidRPr="00311C32">
        <w:rPr>
          <w:rFonts w:cs="Arial"/>
          <w:szCs w:val="20"/>
        </w:rPr>
        <w:t>Genetec</w:t>
      </w:r>
      <w:proofErr w:type="spellEnd"/>
      <w:r w:rsidRPr="00311C32">
        <w:rPr>
          <w:rFonts w:cs="Arial"/>
          <w:szCs w:val="20"/>
        </w:rPr>
        <w:t xml:space="preserve"> </w:t>
      </w:r>
      <w:proofErr w:type="spellStart"/>
      <w:r w:rsidRPr="00311C32">
        <w:rPr>
          <w:rFonts w:cs="Arial"/>
          <w:szCs w:val="20"/>
        </w:rPr>
        <w:t>Security</w:t>
      </w:r>
      <w:proofErr w:type="spellEnd"/>
      <w:r w:rsidRPr="00311C32">
        <w:rPr>
          <w:rFonts w:cs="Arial"/>
          <w:szCs w:val="20"/>
        </w:rPr>
        <w:t xml:space="preserve"> Center včetně integrace do stávajícího kamerového systému ČRo na pracovišti MDC Praha.</w:t>
      </w:r>
    </w:p>
    <w:p w14:paraId="4FC17FC5" w14:textId="77777777" w:rsidR="00311C32" w:rsidRPr="00311C32" w:rsidRDefault="00311C32" w:rsidP="00685578">
      <w:pPr>
        <w:pStyle w:val="Odstavecseseznamem"/>
        <w:numPr>
          <w:ilvl w:val="0"/>
          <w:numId w:val="30"/>
        </w:numPr>
        <w:tabs>
          <w:tab w:val="clear" w:pos="624"/>
          <w:tab w:val="left" w:pos="851"/>
        </w:tabs>
        <w:jc w:val="both"/>
        <w:rPr>
          <w:rFonts w:cs="Arial"/>
          <w:szCs w:val="20"/>
        </w:rPr>
      </w:pPr>
      <w:r w:rsidRPr="00311C32">
        <w:rPr>
          <w:rFonts w:cs="Arial"/>
          <w:szCs w:val="20"/>
        </w:rPr>
        <w:t xml:space="preserve">Dále zadavatel požaduje na objektu ČRo Hradec Králové instalaci </w:t>
      </w:r>
      <w:r w:rsidRPr="00311C32">
        <w:rPr>
          <w:rFonts w:cs="Arial"/>
          <w:b/>
          <w:szCs w:val="20"/>
        </w:rPr>
        <w:t>6 kusů nových IP kamer</w:t>
      </w:r>
      <w:r w:rsidRPr="00311C32">
        <w:rPr>
          <w:rFonts w:cs="Arial"/>
          <w:szCs w:val="20"/>
        </w:rPr>
        <w:t xml:space="preserve"> dle přílohy č. 3.4 zadávací dokumentace – „</w:t>
      </w:r>
      <w:r w:rsidRPr="00311C32">
        <w:rPr>
          <w:rFonts w:cs="Arial"/>
          <w:b/>
          <w:szCs w:val="20"/>
        </w:rPr>
        <w:t>Projektová dokumentace – Doplnění CCTV Systému ČRo Hradec Králové</w:t>
      </w:r>
      <w:r w:rsidRPr="00311C32">
        <w:rPr>
          <w:rFonts w:cs="Arial"/>
          <w:szCs w:val="20"/>
        </w:rPr>
        <w:t xml:space="preserve">“ a jejich následnou integraci do stávajícího lokálního kamerového systému </w:t>
      </w:r>
      <w:proofErr w:type="spellStart"/>
      <w:r w:rsidRPr="00311C32">
        <w:rPr>
          <w:rFonts w:cs="Arial"/>
          <w:szCs w:val="20"/>
        </w:rPr>
        <w:t>Genetec</w:t>
      </w:r>
      <w:proofErr w:type="spellEnd"/>
      <w:r w:rsidRPr="00311C32">
        <w:rPr>
          <w:rFonts w:cs="Arial"/>
          <w:szCs w:val="20"/>
        </w:rPr>
        <w:t xml:space="preserve"> </w:t>
      </w:r>
      <w:proofErr w:type="spellStart"/>
      <w:r w:rsidRPr="00311C32">
        <w:rPr>
          <w:rFonts w:cs="Arial"/>
          <w:szCs w:val="20"/>
        </w:rPr>
        <w:t>Security</w:t>
      </w:r>
      <w:proofErr w:type="spellEnd"/>
      <w:r w:rsidRPr="00311C32">
        <w:rPr>
          <w:rFonts w:cs="Arial"/>
          <w:szCs w:val="20"/>
        </w:rPr>
        <w:t xml:space="preserve"> Center včetně integrace do stávajícího kamerového systému ČRo na pracovišti MDC Praha.</w:t>
      </w:r>
    </w:p>
    <w:p w14:paraId="4D4F8B3F" w14:textId="77777777" w:rsidR="00311C32" w:rsidRPr="00311C32" w:rsidRDefault="00311C32" w:rsidP="00685578">
      <w:pPr>
        <w:pStyle w:val="Odstavecseseznamem"/>
        <w:numPr>
          <w:ilvl w:val="0"/>
          <w:numId w:val="30"/>
        </w:numPr>
        <w:tabs>
          <w:tab w:val="clear" w:pos="624"/>
          <w:tab w:val="left" w:pos="851"/>
        </w:tabs>
        <w:jc w:val="both"/>
        <w:rPr>
          <w:rFonts w:cs="Arial"/>
          <w:szCs w:val="20"/>
        </w:rPr>
      </w:pPr>
      <w:r w:rsidRPr="00311C32">
        <w:rPr>
          <w:rFonts w:cs="Arial"/>
          <w:szCs w:val="20"/>
        </w:rPr>
        <w:t xml:space="preserve">Dále zadavatel požaduje na objektu ČRo Olomouc instalaci </w:t>
      </w:r>
      <w:r w:rsidRPr="00311C32">
        <w:rPr>
          <w:rFonts w:cs="Arial"/>
          <w:b/>
          <w:szCs w:val="20"/>
        </w:rPr>
        <w:t>4 kusů nových IP kamer</w:t>
      </w:r>
      <w:r w:rsidRPr="00311C32">
        <w:rPr>
          <w:rFonts w:cs="Arial"/>
          <w:szCs w:val="20"/>
        </w:rPr>
        <w:t xml:space="preserve"> dle přílohy č. 3.5 zadávací dokumentace – „</w:t>
      </w:r>
      <w:r w:rsidRPr="00311C32">
        <w:rPr>
          <w:rFonts w:cs="Arial"/>
          <w:b/>
          <w:szCs w:val="20"/>
        </w:rPr>
        <w:t>Projektová dokumentace – Doplnění CCTV Systému ČRo Olomouc</w:t>
      </w:r>
      <w:r w:rsidRPr="00311C32">
        <w:rPr>
          <w:rFonts w:cs="Arial"/>
          <w:szCs w:val="20"/>
        </w:rPr>
        <w:t xml:space="preserve">“ a jejich následnou integraci do stávajícího lokálního kamerového systému </w:t>
      </w:r>
      <w:proofErr w:type="spellStart"/>
      <w:r w:rsidRPr="00311C32">
        <w:rPr>
          <w:rFonts w:cs="Arial"/>
          <w:szCs w:val="20"/>
        </w:rPr>
        <w:t>Genetec</w:t>
      </w:r>
      <w:proofErr w:type="spellEnd"/>
      <w:r w:rsidRPr="00311C32">
        <w:rPr>
          <w:rFonts w:cs="Arial"/>
          <w:szCs w:val="20"/>
        </w:rPr>
        <w:t xml:space="preserve"> </w:t>
      </w:r>
      <w:proofErr w:type="spellStart"/>
      <w:r w:rsidRPr="00311C32">
        <w:rPr>
          <w:rFonts w:cs="Arial"/>
          <w:szCs w:val="20"/>
        </w:rPr>
        <w:t>Security</w:t>
      </w:r>
      <w:proofErr w:type="spellEnd"/>
      <w:r w:rsidRPr="00311C32">
        <w:rPr>
          <w:rFonts w:cs="Arial"/>
          <w:szCs w:val="20"/>
        </w:rPr>
        <w:t xml:space="preserve"> Center včetně integrace do stávajícího kamerového systému ČRo na pracovišti MDC Praha.</w:t>
      </w:r>
    </w:p>
    <w:p w14:paraId="649587A0" w14:textId="77777777" w:rsidR="00311C32" w:rsidRPr="00311C32" w:rsidRDefault="00311C32" w:rsidP="00685578">
      <w:pPr>
        <w:pStyle w:val="Odstavecseseznamem"/>
        <w:numPr>
          <w:ilvl w:val="0"/>
          <w:numId w:val="30"/>
        </w:numPr>
        <w:tabs>
          <w:tab w:val="clear" w:pos="624"/>
          <w:tab w:val="left" w:pos="851"/>
        </w:tabs>
        <w:jc w:val="both"/>
        <w:rPr>
          <w:rFonts w:cs="Arial"/>
          <w:szCs w:val="20"/>
        </w:rPr>
      </w:pPr>
      <w:r w:rsidRPr="00311C32">
        <w:rPr>
          <w:rFonts w:cs="Arial"/>
          <w:szCs w:val="20"/>
        </w:rPr>
        <w:t xml:space="preserve">Dále zadavatel požaduje na objektu ČRo Ústí nad Labem instalaci </w:t>
      </w:r>
      <w:r w:rsidRPr="00311C32">
        <w:rPr>
          <w:rFonts w:cs="Arial"/>
          <w:b/>
          <w:szCs w:val="20"/>
        </w:rPr>
        <w:t>4 kusů nových IP kamer</w:t>
      </w:r>
      <w:r w:rsidRPr="00311C32">
        <w:rPr>
          <w:rFonts w:cs="Arial"/>
          <w:szCs w:val="20"/>
        </w:rPr>
        <w:t xml:space="preserve"> dle přílohy č. 3.7 zadávací dokumentace – „</w:t>
      </w:r>
      <w:r w:rsidRPr="00311C32">
        <w:rPr>
          <w:rFonts w:cs="Arial"/>
          <w:b/>
          <w:szCs w:val="20"/>
        </w:rPr>
        <w:t>Projektová dokumentace – Doplnění CCTV Systému ČRo Ústí nad Labem</w:t>
      </w:r>
      <w:r w:rsidRPr="00311C32">
        <w:rPr>
          <w:rFonts w:cs="Arial"/>
          <w:szCs w:val="20"/>
        </w:rPr>
        <w:t xml:space="preserve">“ a jejich následnou integraci do stávajícího lokálního kamerového systému </w:t>
      </w:r>
      <w:proofErr w:type="spellStart"/>
      <w:r w:rsidRPr="00311C32">
        <w:rPr>
          <w:rFonts w:cs="Arial"/>
          <w:szCs w:val="20"/>
        </w:rPr>
        <w:t>Genetec</w:t>
      </w:r>
      <w:proofErr w:type="spellEnd"/>
      <w:r w:rsidRPr="00311C32">
        <w:rPr>
          <w:rFonts w:cs="Arial"/>
          <w:szCs w:val="20"/>
        </w:rPr>
        <w:t xml:space="preserve"> </w:t>
      </w:r>
      <w:proofErr w:type="spellStart"/>
      <w:r w:rsidRPr="00311C32">
        <w:rPr>
          <w:rFonts w:cs="Arial"/>
          <w:szCs w:val="20"/>
        </w:rPr>
        <w:t>Security</w:t>
      </w:r>
      <w:proofErr w:type="spellEnd"/>
      <w:r w:rsidRPr="00311C32">
        <w:rPr>
          <w:rFonts w:cs="Arial"/>
          <w:szCs w:val="20"/>
        </w:rPr>
        <w:t xml:space="preserve"> Center včetně integrace do stávajícího kamerového systému ČRo na pracovišti MDC Praha.</w:t>
      </w:r>
    </w:p>
    <w:p w14:paraId="5029C583" w14:textId="77777777" w:rsidR="00386522" w:rsidRPr="00386522" w:rsidRDefault="00311C32" w:rsidP="00386522">
      <w:pPr>
        <w:pStyle w:val="Odstavecseseznamem"/>
        <w:numPr>
          <w:ilvl w:val="0"/>
          <w:numId w:val="30"/>
        </w:numPr>
        <w:tabs>
          <w:tab w:val="clear" w:pos="624"/>
          <w:tab w:val="left" w:pos="851"/>
        </w:tabs>
        <w:jc w:val="both"/>
      </w:pPr>
      <w:r w:rsidRPr="00311C32">
        <w:rPr>
          <w:rFonts w:cs="Arial"/>
          <w:szCs w:val="20"/>
        </w:rPr>
        <w:t xml:space="preserve">Dále zadavatel požaduje na objektu ČRo Liberec instalaci </w:t>
      </w:r>
      <w:r w:rsidRPr="00311C32">
        <w:rPr>
          <w:rFonts w:cs="Arial"/>
          <w:b/>
          <w:szCs w:val="20"/>
        </w:rPr>
        <w:t>7 kusů nových IP kamer</w:t>
      </w:r>
      <w:r w:rsidRPr="00311C32">
        <w:rPr>
          <w:rFonts w:cs="Arial"/>
          <w:szCs w:val="20"/>
        </w:rPr>
        <w:t xml:space="preserve"> dle přílohy č. 3.8 zadávací dokumentace – „</w:t>
      </w:r>
      <w:r w:rsidRPr="00311C32">
        <w:rPr>
          <w:rFonts w:cs="Arial"/>
          <w:b/>
          <w:szCs w:val="20"/>
        </w:rPr>
        <w:t>Projektová dokumentace – Doplnění CCTV Systému ČRo Liberec</w:t>
      </w:r>
      <w:r w:rsidRPr="00311C32">
        <w:rPr>
          <w:rFonts w:cs="Arial"/>
          <w:szCs w:val="20"/>
        </w:rPr>
        <w:t xml:space="preserve">“ a jejich následnou integraci do požadovaného nově nového lokálního kamerového systému </w:t>
      </w:r>
      <w:proofErr w:type="spellStart"/>
      <w:r w:rsidRPr="00311C32">
        <w:rPr>
          <w:rFonts w:cs="Arial"/>
          <w:szCs w:val="20"/>
        </w:rPr>
        <w:t>Genetec</w:t>
      </w:r>
      <w:proofErr w:type="spellEnd"/>
      <w:r w:rsidRPr="00311C32">
        <w:rPr>
          <w:rFonts w:cs="Arial"/>
          <w:szCs w:val="20"/>
        </w:rPr>
        <w:t xml:space="preserve"> </w:t>
      </w:r>
      <w:proofErr w:type="spellStart"/>
      <w:r w:rsidRPr="00311C32">
        <w:rPr>
          <w:rFonts w:cs="Arial"/>
          <w:szCs w:val="20"/>
        </w:rPr>
        <w:t>Security</w:t>
      </w:r>
      <w:proofErr w:type="spellEnd"/>
      <w:r w:rsidRPr="00311C32">
        <w:rPr>
          <w:rFonts w:cs="Arial"/>
          <w:szCs w:val="20"/>
        </w:rPr>
        <w:t xml:space="preserve"> Center včetně integrace do stávajícího kamerového systému ČRo na pracovišti MDC </w:t>
      </w:r>
      <w:proofErr w:type="spellStart"/>
      <w:r w:rsidRPr="00311C32">
        <w:rPr>
          <w:rFonts w:cs="Arial"/>
          <w:szCs w:val="20"/>
        </w:rPr>
        <w:t>Praha.</w:t>
      </w:r>
      <w:r w:rsidRPr="009704F4">
        <w:rPr>
          <w:rFonts w:cs="Arial"/>
          <w:szCs w:val="20"/>
        </w:rPr>
        <w:t>Dále</w:t>
      </w:r>
      <w:proofErr w:type="spellEnd"/>
      <w:r w:rsidRPr="009704F4">
        <w:rPr>
          <w:rFonts w:cs="Arial"/>
          <w:szCs w:val="20"/>
        </w:rPr>
        <w:t xml:space="preserve"> zadavatel požaduje na objektu ČRo České Budějovice instalaci </w:t>
      </w:r>
      <w:r w:rsidRPr="009704F4">
        <w:rPr>
          <w:rFonts w:cs="Arial"/>
          <w:b/>
          <w:szCs w:val="20"/>
        </w:rPr>
        <w:t>3 kusů nových IP kamer</w:t>
      </w:r>
      <w:r w:rsidRPr="009704F4">
        <w:rPr>
          <w:rFonts w:cs="Arial"/>
          <w:szCs w:val="20"/>
        </w:rPr>
        <w:t xml:space="preserve"> dle přílohy č. 3.9 zadávací dokumentace – „</w:t>
      </w:r>
      <w:r w:rsidRPr="009704F4">
        <w:rPr>
          <w:rFonts w:cs="Arial"/>
          <w:b/>
          <w:szCs w:val="20"/>
        </w:rPr>
        <w:t>Projektová dokumentace – Doplnění CCTV Systému ČRo České Budějovice</w:t>
      </w:r>
      <w:r w:rsidRPr="009704F4">
        <w:rPr>
          <w:rFonts w:cs="Arial"/>
          <w:szCs w:val="20"/>
        </w:rPr>
        <w:t xml:space="preserve">“ a jejich následnou integraci do stávajícího lokálního kamerového systému </w:t>
      </w:r>
      <w:proofErr w:type="spellStart"/>
      <w:r w:rsidRPr="009704F4">
        <w:rPr>
          <w:rFonts w:cs="Arial"/>
          <w:szCs w:val="20"/>
        </w:rPr>
        <w:t>Genetec</w:t>
      </w:r>
      <w:proofErr w:type="spellEnd"/>
      <w:r w:rsidRPr="009704F4">
        <w:rPr>
          <w:rFonts w:cs="Arial"/>
          <w:szCs w:val="20"/>
        </w:rPr>
        <w:t xml:space="preserve"> </w:t>
      </w:r>
      <w:proofErr w:type="spellStart"/>
      <w:r w:rsidRPr="009704F4">
        <w:rPr>
          <w:rFonts w:cs="Arial"/>
          <w:szCs w:val="20"/>
        </w:rPr>
        <w:t>Security</w:t>
      </w:r>
      <w:proofErr w:type="spellEnd"/>
      <w:r w:rsidRPr="009704F4">
        <w:rPr>
          <w:rFonts w:cs="Arial"/>
          <w:szCs w:val="20"/>
        </w:rPr>
        <w:t xml:space="preserve"> Center včetně integrace do stávajícího kamerového systému ČRo na pracovišti MDC Praha</w:t>
      </w:r>
    </w:p>
    <w:p w14:paraId="1AF0292C" w14:textId="324D079C" w:rsidR="00386522" w:rsidRPr="00386522" w:rsidRDefault="00386522" w:rsidP="00386522">
      <w:pPr>
        <w:pStyle w:val="Odstavecseseznamem"/>
        <w:numPr>
          <w:ilvl w:val="0"/>
          <w:numId w:val="30"/>
        </w:numPr>
        <w:tabs>
          <w:tab w:val="clear" w:pos="624"/>
          <w:tab w:val="left" w:pos="851"/>
        </w:tabs>
        <w:jc w:val="both"/>
      </w:pPr>
      <w:r w:rsidRPr="00386522">
        <w:rPr>
          <w:rFonts w:cs="Arial"/>
          <w:szCs w:val="20"/>
        </w:rPr>
        <w:t xml:space="preserve">Instalace </w:t>
      </w:r>
      <w:r w:rsidRPr="00386522">
        <w:rPr>
          <w:rFonts w:cs="Arial"/>
          <w:b/>
          <w:szCs w:val="20"/>
        </w:rPr>
        <w:t>3 kusů nových IP kamer</w:t>
      </w:r>
      <w:r w:rsidRPr="00386522">
        <w:rPr>
          <w:rFonts w:cs="Arial"/>
          <w:szCs w:val="20"/>
        </w:rPr>
        <w:t xml:space="preserve"> na objektu ČRo Zlín dle přílohy č. 3.6 zadávací dokumentace – „</w:t>
      </w:r>
      <w:r w:rsidRPr="00386522">
        <w:rPr>
          <w:rFonts w:cs="Arial"/>
          <w:b/>
          <w:szCs w:val="20"/>
        </w:rPr>
        <w:t>Projektová dokumentace – Doplnění CCTV Systému ČRo Zlín</w:t>
      </w:r>
      <w:r w:rsidRPr="00386522">
        <w:rPr>
          <w:rFonts w:cs="Arial"/>
          <w:szCs w:val="20"/>
        </w:rPr>
        <w:t xml:space="preserve">“ a jejich následná integrace do stávajícího lokálního kamerového systému </w:t>
      </w:r>
      <w:proofErr w:type="spellStart"/>
      <w:r w:rsidRPr="00386522">
        <w:rPr>
          <w:rFonts w:cs="Arial"/>
          <w:szCs w:val="20"/>
        </w:rPr>
        <w:t>Genetec</w:t>
      </w:r>
      <w:proofErr w:type="spellEnd"/>
      <w:r w:rsidRPr="00386522">
        <w:rPr>
          <w:rFonts w:cs="Arial"/>
          <w:szCs w:val="20"/>
        </w:rPr>
        <w:t xml:space="preserve"> </w:t>
      </w:r>
      <w:proofErr w:type="spellStart"/>
      <w:r w:rsidRPr="00386522">
        <w:rPr>
          <w:rFonts w:cs="Arial"/>
          <w:szCs w:val="20"/>
        </w:rPr>
        <w:t>Security</w:t>
      </w:r>
      <w:proofErr w:type="spellEnd"/>
      <w:r w:rsidRPr="00386522">
        <w:rPr>
          <w:rFonts w:cs="Arial"/>
          <w:szCs w:val="20"/>
        </w:rPr>
        <w:t xml:space="preserve"> Center včetně integrace do stávajícího kamerového systému ČRo na pracovišti MDC Praha</w:t>
      </w:r>
      <w:r w:rsidRPr="00386522">
        <w:rPr>
          <w:rFonts w:cs="Arial"/>
          <w:b/>
          <w:szCs w:val="20"/>
        </w:rPr>
        <w:t xml:space="preserve"> je předmětem vyhrazené změny závazku.</w:t>
      </w:r>
    </w:p>
    <w:p w14:paraId="25749D4B" w14:textId="2575F973" w:rsidR="002538A1" w:rsidRDefault="002538A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14:paraId="39EF744A" w14:textId="77777777" w:rsidR="00386522" w:rsidRDefault="003865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14:paraId="1F026C0B" w14:textId="5BBFFEA6" w:rsidR="002538A1" w:rsidRDefault="002538A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r w:rsidRPr="00685578">
        <w:rPr>
          <w:rFonts w:eastAsiaTheme="majorEastAsia" w:cstheme="majorBidi"/>
          <w:b/>
          <w:szCs w:val="26"/>
        </w:rPr>
        <w:t>Příloha č. 2 – Cenová nabídka prodávajícího</w:t>
      </w:r>
      <w:r>
        <w:rPr>
          <w:rFonts w:cs="Arial"/>
          <w:b/>
          <w:szCs w:val="20"/>
        </w:rPr>
        <w:t xml:space="preserve"> </w:t>
      </w:r>
    </w:p>
    <w:p w14:paraId="24BF16B3" w14:textId="5357CA16" w:rsidR="002538A1" w:rsidRPr="00685578" w:rsidRDefault="002538A1" w:rsidP="0068557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rFonts w:cs="Arial"/>
          <w:b/>
          <w:i/>
          <w:szCs w:val="20"/>
        </w:rPr>
      </w:pPr>
      <w:r w:rsidRPr="00685578">
        <w:rPr>
          <w:rFonts w:cs="Arial"/>
          <w:i/>
          <w:szCs w:val="20"/>
        </w:rPr>
        <w:t xml:space="preserve">Příloha č. 2 smlouvy odpovídá příloze č. 4 Výzvy – </w:t>
      </w:r>
      <w:r>
        <w:rPr>
          <w:rFonts w:cs="Arial"/>
          <w:i/>
          <w:szCs w:val="20"/>
        </w:rPr>
        <w:t>T</w:t>
      </w:r>
      <w:r w:rsidRPr="00685578">
        <w:rPr>
          <w:rFonts w:cs="Arial"/>
          <w:i/>
          <w:szCs w:val="20"/>
        </w:rPr>
        <w:t>abulka pro výpočet nabídkové ceny vyplněné účastníkem, s nímž bude smlouva uzavřena</w:t>
      </w:r>
      <w:r>
        <w:rPr>
          <w:rFonts w:cs="Arial"/>
          <w:i/>
          <w:szCs w:val="20"/>
        </w:rPr>
        <w:t xml:space="preserve"> a bude doplněna před uzavřením smlouvy. </w:t>
      </w:r>
      <w:r w:rsidRPr="00685578">
        <w:rPr>
          <w:rFonts w:cs="Arial"/>
          <w:b/>
          <w:i/>
          <w:szCs w:val="20"/>
        </w:rPr>
        <w:br w:type="page"/>
      </w:r>
    </w:p>
    <w:p w14:paraId="4228C7F5" w14:textId="01AD2FBF" w:rsidR="001A4D83" w:rsidRPr="001A4D83" w:rsidRDefault="001A4D83" w:rsidP="00311C3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340" w:lineRule="exact"/>
        <w:jc w:val="both"/>
      </w:pPr>
      <w:r w:rsidRPr="00311C32">
        <w:rPr>
          <w:rFonts w:cs="Arial"/>
          <w:b/>
          <w:szCs w:val="20"/>
        </w:rPr>
        <w:lastRenderedPageBreak/>
        <w:t>P</w:t>
      </w:r>
      <w:r w:rsidR="006B39EB" w:rsidRPr="00311C32">
        <w:rPr>
          <w:rFonts w:cs="Arial"/>
          <w:b/>
          <w:szCs w:val="20"/>
        </w:rPr>
        <w:t xml:space="preserve">říloha </w:t>
      </w:r>
      <w:r w:rsidRPr="00311C32">
        <w:rPr>
          <w:rFonts w:cs="Arial"/>
          <w:b/>
          <w:szCs w:val="20"/>
        </w:rPr>
        <w:t xml:space="preserve">č. </w:t>
      </w:r>
      <w:r w:rsidR="002538A1">
        <w:rPr>
          <w:rFonts w:cs="Arial"/>
          <w:b/>
          <w:szCs w:val="20"/>
        </w:rPr>
        <w:t>3</w:t>
      </w:r>
      <w:r w:rsidR="002538A1" w:rsidRPr="00311C32">
        <w:rPr>
          <w:rFonts w:cs="Arial"/>
          <w:b/>
          <w:szCs w:val="20"/>
        </w:rPr>
        <w:t xml:space="preserve"> </w:t>
      </w:r>
      <w:r w:rsidR="006B39EB" w:rsidRPr="009704F4">
        <w:rPr>
          <w:rFonts w:cs="Arial"/>
          <w:b/>
          <w:szCs w:val="20"/>
        </w:rPr>
        <w:t>–</w:t>
      </w:r>
      <w:r w:rsidRPr="009704F4">
        <w:rPr>
          <w:rFonts w:cs="Arial"/>
          <w:b/>
          <w:szCs w:val="20"/>
        </w:rPr>
        <w:t xml:space="preserve"> </w:t>
      </w:r>
      <w:r w:rsidR="006B39EB" w:rsidRPr="009704F4">
        <w:rPr>
          <w:b/>
        </w:rPr>
        <w:t>Podmínky provádění činností externích osob v objektech ČR</w:t>
      </w:r>
    </w:p>
    <w:p w14:paraId="318BECC7" w14:textId="77777777" w:rsidR="001A4D83" w:rsidRPr="00521329" w:rsidRDefault="001A4D83" w:rsidP="000B1CD0">
      <w:pPr>
        <w:pStyle w:val="Heading-Number-ContractCzechRadio"/>
        <w:numPr>
          <w:ilvl w:val="0"/>
          <w:numId w:val="19"/>
        </w:numPr>
        <w:rPr>
          <w:color w:val="auto"/>
        </w:rPr>
      </w:pPr>
      <w:r w:rsidRPr="00521329">
        <w:rPr>
          <w:color w:val="auto"/>
        </w:rPr>
        <w:t>Úvodní ustanovení</w:t>
      </w:r>
    </w:p>
    <w:p w14:paraId="600761E9" w14:textId="77777777" w:rsidR="001A4D83" w:rsidRDefault="001A4D83" w:rsidP="002538A1">
      <w:pPr>
        <w:pStyle w:val="ListNumber-ContractCzechRadio"/>
        <w:numPr>
          <w:ilvl w:val="1"/>
          <w:numId w:val="34"/>
        </w:numPr>
        <w:jc w:val="both"/>
      </w:pPr>
      <w:r>
        <w:t xml:space="preserve">Tyto podmínky platí pro výkon veškerých smluvených činností externích osob a jejich poddodavatelů v objektech Českého rozhlasu (dále jen jako „ČRo“) a jsou přílohou smlouvy, na </w:t>
      </w:r>
      <w:proofErr w:type="gramStart"/>
      <w:r>
        <w:t>základě</w:t>
      </w:r>
      <w:proofErr w:type="gramEnd"/>
      <w:r>
        <w:t xml:space="preserve"> které externí osoba provádí činnosti či poskytuje služby pro ČRo. </w:t>
      </w:r>
    </w:p>
    <w:p w14:paraId="16441CC3" w14:textId="77777777" w:rsidR="001A4D83" w:rsidRDefault="001A4D83" w:rsidP="0063583F">
      <w:pPr>
        <w:pStyle w:val="ListNumber-ContractCzechRadio"/>
        <w:numPr>
          <w:ilvl w:val="1"/>
          <w:numId w:val="29"/>
        </w:numPr>
        <w:jc w:val="both"/>
      </w:pPr>
      <w:r>
        <w:t xml:space="preserve">Externí osoby jsou povinny si počínat tak, aby neohrožovaly zdraví, životy zaměstnanců a dalších osob v objektech ČRo nebo životní prostředí provozováním nebezpečných činností. </w:t>
      </w:r>
    </w:p>
    <w:p w14:paraId="4E1014A5" w14:textId="77777777" w:rsidR="001A4D83" w:rsidRDefault="001A4D83" w:rsidP="0063583F">
      <w:pPr>
        <w:pStyle w:val="ListNumber-ContractCzechRadio"/>
        <w:numPr>
          <w:ilvl w:val="1"/>
          <w:numId w:val="29"/>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59F4D36F" w14:textId="77777777" w:rsidR="001A4D83" w:rsidRDefault="001A4D83" w:rsidP="0063583F">
      <w:pPr>
        <w:pStyle w:val="ListNumber-ContractCzechRadio"/>
        <w:numPr>
          <w:ilvl w:val="1"/>
          <w:numId w:val="29"/>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20602CD5" w14:textId="3A712BB2" w:rsidR="001A4D83" w:rsidRDefault="001A4D83" w:rsidP="00685578">
      <w:pPr>
        <w:pStyle w:val="Heading-Number-ContractCzechRadio"/>
        <w:numPr>
          <w:ilvl w:val="0"/>
          <w:numId w:val="19"/>
        </w:numPr>
        <w:rPr>
          <w:color w:val="auto"/>
        </w:rPr>
      </w:pPr>
      <w:r>
        <w:rPr>
          <w:color w:val="auto"/>
        </w:rPr>
        <w:t>Povinnosti externích osob v oblasti BOZP a PO</w:t>
      </w:r>
    </w:p>
    <w:p w14:paraId="24A4A340" w14:textId="77777777" w:rsidR="001A4D83" w:rsidRDefault="001A4D83" w:rsidP="00685578">
      <w:pPr>
        <w:pStyle w:val="ListNumber-ContractCzechRadio"/>
        <w:numPr>
          <w:ilvl w:val="1"/>
          <w:numId w:val="19"/>
        </w:numPr>
        <w:jc w:val="both"/>
      </w:pPr>
      <w:r>
        <w:t xml:space="preserve">Odpovědný zástupce externí osoby je povinen předat na výzvu ČRo seznam osob, které budou vykonávat činnosti v objektu ČRo a předem hlásit případné změny těchto osob. </w:t>
      </w:r>
    </w:p>
    <w:p w14:paraId="5B1786BF" w14:textId="77777777" w:rsidR="001A4D83" w:rsidRDefault="001A4D83" w:rsidP="00685578">
      <w:pPr>
        <w:pStyle w:val="ListNumber-ContractCzechRadio"/>
        <w:numPr>
          <w:ilvl w:val="1"/>
          <w:numId w:val="19"/>
        </w:numPr>
        <w:jc w:val="both"/>
      </w:pPr>
      <w:r>
        <w:t xml:space="preserve">Veškeré povinnosti stanovené těmito podmínkami vůči zaměstnancům externí osoby, je externí osoba povinna plnit i ve vztahu ke svým poddodavatelům a jejich zaměstnancům. </w:t>
      </w:r>
    </w:p>
    <w:p w14:paraId="30992594" w14:textId="77777777" w:rsidR="001A4D83" w:rsidRDefault="001A4D83" w:rsidP="00685578">
      <w:pPr>
        <w:pStyle w:val="ListNumber-ContractCzechRadio"/>
        <w:numPr>
          <w:ilvl w:val="1"/>
          <w:numId w:val="19"/>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E437095" w14:textId="77777777" w:rsidR="001A4D83" w:rsidRDefault="001A4D83" w:rsidP="00685578">
      <w:pPr>
        <w:pStyle w:val="ListNumber-ContractCzechRadio"/>
        <w:numPr>
          <w:ilvl w:val="1"/>
          <w:numId w:val="19"/>
        </w:numPr>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7C4311D1" w14:textId="77777777" w:rsidR="001A4D83" w:rsidRDefault="001A4D83" w:rsidP="00685578">
      <w:pPr>
        <w:pStyle w:val="ListNumber-ContractCzechRadio"/>
        <w:numPr>
          <w:ilvl w:val="1"/>
          <w:numId w:val="19"/>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340F6B59" w14:textId="77777777" w:rsidR="001A4D83" w:rsidRDefault="001A4D83" w:rsidP="00685578">
      <w:pPr>
        <w:pStyle w:val="ListNumber-ContractCzechRadio"/>
        <w:numPr>
          <w:ilvl w:val="1"/>
          <w:numId w:val="19"/>
        </w:numPr>
        <w:jc w:val="both"/>
      </w:pPr>
      <w:r>
        <w:t>Externí osoby odpovídají za odbornou a zdravotní způsobilost svých zaměstnanců včetně svých poddodavatelů.</w:t>
      </w:r>
    </w:p>
    <w:p w14:paraId="4E9608E0" w14:textId="77777777" w:rsidR="001A4D83" w:rsidRDefault="001A4D83" w:rsidP="00685578">
      <w:pPr>
        <w:pStyle w:val="ListNumber-ContractCzechRadio"/>
        <w:numPr>
          <w:ilvl w:val="1"/>
          <w:numId w:val="19"/>
        </w:numPr>
        <w:jc w:val="both"/>
      </w:pPr>
      <w:r>
        <w:t>Externí osoby jsou zejména povinny:</w:t>
      </w:r>
    </w:p>
    <w:p w14:paraId="6CDF6784" w14:textId="77777777" w:rsidR="001A4D83" w:rsidRDefault="001A4D83" w:rsidP="00685578">
      <w:pPr>
        <w:pStyle w:val="ListLetter-ContractCzechRadio"/>
        <w:numPr>
          <w:ilvl w:val="2"/>
          <w:numId w:val="19"/>
        </w:numPr>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5193339B" w14:textId="77777777" w:rsidR="001A4D83" w:rsidRDefault="001A4D83" w:rsidP="00685578">
      <w:pPr>
        <w:pStyle w:val="ListLetter-ContractCzechRadio"/>
        <w:numPr>
          <w:ilvl w:val="2"/>
          <w:numId w:val="19"/>
        </w:numPr>
        <w:jc w:val="both"/>
      </w:pPr>
      <w:r>
        <w:lastRenderedPageBreak/>
        <w:t>zajistit, aby jejich zaměstnanci nevstupovali do prostor, které nejsou určeny k jejich činnosti,</w:t>
      </w:r>
    </w:p>
    <w:p w14:paraId="172F9681" w14:textId="77777777" w:rsidR="001A4D83" w:rsidRDefault="001A4D83" w:rsidP="00685578">
      <w:pPr>
        <w:pStyle w:val="ListLetter-ContractCzechRadio"/>
        <w:numPr>
          <w:ilvl w:val="2"/>
          <w:numId w:val="19"/>
        </w:numPr>
        <w:jc w:val="both"/>
      </w:pPr>
      <w:r>
        <w:t>zajistit označení svých zaměstnanců na pracovních či ochranných oděvech tak, aby bylo zřejmé, že se jedná o externí osoby,</w:t>
      </w:r>
    </w:p>
    <w:p w14:paraId="17AD9A7F" w14:textId="77777777" w:rsidR="001A4D83" w:rsidRDefault="001A4D83" w:rsidP="00685578">
      <w:pPr>
        <w:pStyle w:val="ListLetter-ContractCzechRadio"/>
        <w:numPr>
          <w:ilvl w:val="2"/>
          <w:numId w:val="19"/>
        </w:numPr>
        <w:jc w:val="both"/>
      </w:pPr>
      <w:r>
        <w:t>dbát pokynů příslušného odpovědného zaměstnance a jím stanovených bezpečnostních opatření a poskytovat mu potřebnou součinnost,</w:t>
      </w:r>
    </w:p>
    <w:p w14:paraId="7A0CC67C" w14:textId="77777777" w:rsidR="001A4D83" w:rsidRDefault="001A4D83" w:rsidP="00685578">
      <w:pPr>
        <w:pStyle w:val="ListLetter-ContractCzechRadio"/>
        <w:numPr>
          <w:ilvl w:val="2"/>
          <w:numId w:val="19"/>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72786C5" w14:textId="77777777" w:rsidR="001A4D83" w:rsidRDefault="001A4D83" w:rsidP="00685578">
      <w:pPr>
        <w:pStyle w:val="ListLetter-ContractCzechRadio"/>
        <w:numPr>
          <w:ilvl w:val="2"/>
          <w:numId w:val="19"/>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26A19FF" w14:textId="77777777" w:rsidR="001A4D83" w:rsidRDefault="001A4D83" w:rsidP="00685578">
      <w:pPr>
        <w:pStyle w:val="ListLetter-ContractCzechRadio"/>
        <w:numPr>
          <w:ilvl w:val="2"/>
          <w:numId w:val="19"/>
        </w:numPr>
        <w:jc w:val="both"/>
      </w:pPr>
      <w:r>
        <w:t>zajistit, aby stroje, zařízení, nářadí používané externí osobou nebyla používána v rozporu s bezpečnostními předpisy, čímž se zvyšuje riziko úrazu,</w:t>
      </w:r>
    </w:p>
    <w:p w14:paraId="5B740ABA" w14:textId="77777777" w:rsidR="001A4D83" w:rsidRDefault="001A4D83" w:rsidP="00685578">
      <w:pPr>
        <w:pStyle w:val="ListLetter-ContractCzechRadio"/>
        <w:numPr>
          <w:ilvl w:val="2"/>
          <w:numId w:val="19"/>
        </w:numPr>
        <w:jc w:val="both"/>
      </w:pPr>
      <w:r>
        <w:t>zaměstnanci externích osob jsou povinni se podrobit zkouškám na přítomnost alkoholu či jiných návykových látek prováděnými odpovědným zaměstnancem ČRo,</w:t>
      </w:r>
    </w:p>
    <w:p w14:paraId="0DCC592A" w14:textId="77777777" w:rsidR="001A4D83" w:rsidRDefault="001A4D83" w:rsidP="00685578">
      <w:pPr>
        <w:pStyle w:val="ListLetter-ContractCzechRadio"/>
        <w:numPr>
          <w:ilvl w:val="2"/>
          <w:numId w:val="19"/>
        </w:numPr>
        <w:jc w:val="both"/>
      </w:pPr>
      <w:r>
        <w:t xml:space="preserve">v případě mimořádné události (havarijního stavu, evakuace apod.) je externí osoba povinna uposlechnout příkazu odpovědného zaměstnance ČRo, </w:t>
      </w:r>
    </w:p>
    <w:p w14:paraId="738560B1" w14:textId="77777777" w:rsidR="001A4D83" w:rsidRDefault="001A4D83" w:rsidP="00685578">
      <w:pPr>
        <w:pStyle w:val="ListLetter-ContractCzechRadio"/>
        <w:numPr>
          <w:ilvl w:val="2"/>
          <w:numId w:val="19"/>
        </w:numPr>
        <w:jc w:val="both"/>
      </w:pPr>
      <w:r>
        <w:t>trvale udržovat volné a nezatarasené únikové cesty a komunikace včetně vymezených prostorů před elektrickými rozvaděči,</w:t>
      </w:r>
    </w:p>
    <w:p w14:paraId="5EDB6E98" w14:textId="77777777" w:rsidR="001A4D83" w:rsidRDefault="001A4D83" w:rsidP="00685578">
      <w:pPr>
        <w:pStyle w:val="ListLetter-ContractCzechRadio"/>
        <w:numPr>
          <w:ilvl w:val="2"/>
          <w:numId w:val="19"/>
        </w:numPr>
        <w:jc w:val="both"/>
      </w:pPr>
      <w:r>
        <w:t>zajistit, aby zaměstnanci externí osoby používali ochranné pracovní prostředky a ochranné zařízení strojů zabraňujících či snižujících nebezpečí vzniku úrazu,</w:t>
      </w:r>
    </w:p>
    <w:p w14:paraId="232EA6A5" w14:textId="77777777" w:rsidR="001A4D83" w:rsidRDefault="001A4D83" w:rsidP="00685578">
      <w:pPr>
        <w:pStyle w:val="ListLetter-ContractCzechRadio"/>
        <w:numPr>
          <w:ilvl w:val="2"/>
          <w:numId w:val="19"/>
        </w:numPr>
        <w:jc w:val="both"/>
      </w:pPr>
      <w:r>
        <w:t>zajistit, aby činnosti prováděné externí osobou byly prováděny v souladu se zásadami BOZP a PO a všemi obecně závaznými právními předpisy platnými pro činnosti, které externí osoby provádějí,</w:t>
      </w:r>
    </w:p>
    <w:p w14:paraId="4FBBD138" w14:textId="77777777" w:rsidR="001A4D83" w:rsidRDefault="001A4D83" w:rsidP="00685578">
      <w:pPr>
        <w:pStyle w:val="ListLetter-ContractCzechRadio"/>
        <w:numPr>
          <w:ilvl w:val="2"/>
          <w:numId w:val="19"/>
        </w:numPr>
        <w:jc w:val="both"/>
      </w:pPr>
      <w:r>
        <w:t>počínat si tak, aby svým jednáním nezavdaly příčinu ke vzniku požáru, výbuchu, ohrožení života nebo škody na majetku,</w:t>
      </w:r>
    </w:p>
    <w:p w14:paraId="735643E8" w14:textId="77777777" w:rsidR="001A4D83" w:rsidRDefault="001A4D83" w:rsidP="00685578">
      <w:pPr>
        <w:pStyle w:val="ListLetter-ContractCzechRadio"/>
        <w:numPr>
          <w:ilvl w:val="2"/>
          <w:numId w:val="19"/>
        </w:numPr>
        <w:jc w:val="both"/>
      </w:pPr>
      <w:r>
        <w:t>dodržovat zákaz kouření v objektech ČRo s výjimkou k tomu určených prostorů,</w:t>
      </w:r>
    </w:p>
    <w:p w14:paraId="4F781111" w14:textId="77777777" w:rsidR="001A4D83" w:rsidRDefault="001A4D83" w:rsidP="00685578">
      <w:pPr>
        <w:pStyle w:val="ListLetter-ContractCzechRadio"/>
        <w:numPr>
          <w:ilvl w:val="2"/>
          <w:numId w:val="19"/>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C33A7B2" w14:textId="77777777" w:rsidR="001A4D83" w:rsidRDefault="001A4D83" w:rsidP="00685578">
      <w:pPr>
        <w:pStyle w:val="ListLetter-ContractCzechRadio"/>
        <w:numPr>
          <w:ilvl w:val="2"/>
          <w:numId w:val="19"/>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4B52E6E" w14:textId="77777777" w:rsidR="001A4D83" w:rsidRDefault="001A4D83" w:rsidP="00685578">
      <w:pPr>
        <w:pStyle w:val="Heading-Number-ContractCzechRadio"/>
        <w:numPr>
          <w:ilvl w:val="0"/>
          <w:numId w:val="19"/>
        </w:numPr>
        <w:rPr>
          <w:color w:val="auto"/>
        </w:rPr>
      </w:pPr>
      <w:r>
        <w:rPr>
          <w:color w:val="auto"/>
        </w:rPr>
        <w:t>Povinnosti externích osob v oblasti ŽP</w:t>
      </w:r>
    </w:p>
    <w:p w14:paraId="65C318D6" w14:textId="77777777" w:rsidR="001A4D83" w:rsidRDefault="001A4D83" w:rsidP="00685578">
      <w:pPr>
        <w:pStyle w:val="ListNumber-ContractCzechRadio"/>
        <w:numPr>
          <w:ilvl w:val="1"/>
          <w:numId w:val="19"/>
        </w:numPr>
        <w:jc w:val="both"/>
      </w:pPr>
      <w:r>
        <w:t xml:space="preserve">Externí osoby jsou povinny dodržovat veškerá ustanovení obecně závazných právních předpisů v oblasti ochrany ŽP a zejména z. č. 541/2020 Sb., o odpadech. Případné sankce </w:t>
      </w:r>
      <w:r>
        <w:lastRenderedPageBreak/>
        <w:t xml:space="preserve">uložené orgány státní správy spojené s porušením legislativy ze strany externí osoby, ponese externí osoba. </w:t>
      </w:r>
    </w:p>
    <w:p w14:paraId="089CB2B8" w14:textId="77777777" w:rsidR="001A4D83" w:rsidRDefault="001A4D83" w:rsidP="00685578">
      <w:pPr>
        <w:pStyle w:val="ListNumber-ContractCzechRadio"/>
        <w:numPr>
          <w:ilvl w:val="1"/>
          <w:numId w:val="19"/>
        </w:numPr>
        <w:jc w:val="both"/>
      </w:pPr>
      <w:r>
        <w:t>Externí osoby jsou zejména povinny:</w:t>
      </w:r>
    </w:p>
    <w:p w14:paraId="7E8102AC" w14:textId="77777777" w:rsidR="001A4D83" w:rsidRDefault="001A4D83" w:rsidP="00685578">
      <w:pPr>
        <w:pStyle w:val="ListLetter-ContractCzechRadio"/>
        <w:numPr>
          <w:ilvl w:val="2"/>
          <w:numId w:val="19"/>
        </w:numPr>
        <w:jc w:val="both"/>
      </w:pPr>
      <w:r>
        <w:t>nakládat s odpady, které vznikly v důsledku jejich činnosti v souladu s právními předpisy,</w:t>
      </w:r>
    </w:p>
    <w:p w14:paraId="36508BC7" w14:textId="77777777" w:rsidR="001A4D83" w:rsidRDefault="001A4D83" w:rsidP="00685578">
      <w:pPr>
        <w:pStyle w:val="ListLetter-ContractCzechRadio"/>
        <w:numPr>
          <w:ilvl w:val="2"/>
          <w:numId w:val="19"/>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B0F1E8B" w14:textId="77777777" w:rsidR="001A4D83" w:rsidRDefault="001A4D83" w:rsidP="00685578">
      <w:pPr>
        <w:pStyle w:val="ListLetter-ContractCzechRadio"/>
        <w:numPr>
          <w:ilvl w:val="2"/>
          <w:numId w:val="19"/>
        </w:numPr>
        <w:jc w:val="both"/>
      </w:pPr>
      <w:r>
        <w:t>neznečišťovat komunikace a nepoškozovat zeleň,</w:t>
      </w:r>
    </w:p>
    <w:p w14:paraId="1E139EC1" w14:textId="77777777" w:rsidR="001A4D83" w:rsidRDefault="001A4D83" w:rsidP="00685578">
      <w:pPr>
        <w:pStyle w:val="ListLetter-ContractCzechRadio"/>
        <w:numPr>
          <w:ilvl w:val="2"/>
          <w:numId w:val="19"/>
        </w:numPr>
        <w:jc w:val="both"/>
      </w:pPr>
      <w:r>
        <w:t>zajistit likvidaci obalů dle platných právních předpisů.</w:t>
      </w:r>
    </w:p>
    <w:p w14:paraId="71BE06EF" w14:textId="77777777" w:rsidR="001A4D83" w:rsidRDefault="001A4D83" w:rsidP="00685578">
      <w:pPr>
        <w:pStyle w:val="ListNumber-ContractCzechRadio"/>
        <w:numPr>
          <w:ilvl w:val="1"/>
          <w:numId w:val="19"/>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21D0134" w14:textId="77777777" w:rsidR="001A4D83" w:rsidRDefault="001A4D83" w:rsidP="00685578">
      <w:pPr>
        <w:pStyle w:val="ListNumber-ContractCzechRadio"/>
        <w:numPr>
          <w:ilvl w:val="1"/>
          <w:numId w:val="19"/>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DC3DD77" w14:textId="77777777" w:rsidR="001A4D83" w:rsidRDefault="001A4D83" w:rsidP="00685578">
      <w:pPr>
        <w:pStyle w:val="Heading-Number-ContractCzechRadio"/>
        <w:numPr>
          <w:ilvl w:val="0"/>
          <w:numId w:val="19"/>
        </w:numPr>
        <w:rPr>
          <w:color w:val="auto"/>
        </w:rPr>
      </w:pPr>
      <w:r>
        <w:rPr>
          <w:color w:val="auto"/>
        </w:rPr>
        <w:t>Ostatní ustanovení</w:t>
      </w:r>
    </w:p>
    <w:p w14:paraId="6E13F332" w14:textId="77777777" w:rsidR="001A4D83" w:rsidRDefault="001A4D83" w:rsidP="00685578">
      <w:pPr>
        <w:pStyle w:val="ListNumber-ContractCzechRadio"/>
        <w:numPr>
          <w:ilvl w:val="1"/>
          <w:numId w:val="19"/>
        </w:numPr>
        <w:jc w:val="both"/>
      </w:pPr>
      <w:r>
        <w:t xml:space="preserve">Fotografování a natáčení je v objektech ČRo zakázáno, ledaže s tím vyslovil souhlas generální ředitel, nebo jeho pověřený zástupce. </w:t>
      </w:r>
    </w:p>
    <w:p w14:paraId="5DF819D0" w14:textId="77777777" w:rsidR="00521329" w:rsidRPr="0023258C" w:rsidRDefault="00521329" w:rsidP="00E53743">
      <w:pPr>
        <w:pStyle w:val="ListNumber-ContractCzechRadio"/>
        <w:numPr>
          <w:ilvl w:val="0"/>
          <w:numId w:val="0"/>
        </w:numPr>
      </w:pPr>
    </w:p>
    <w:sectPr w:rsidR="00521329" w:rsidRPr="0023258C" w:rsidSect="0023258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C67B8" w14:textId="77777777" w:rsidR="007F40BB" w:rsidRDefault="007F40BB">
      <w:pPr>
        <w:spacing w:line="240" w:lineRule="auto"/>
      </w:pPr>
      <w:r>
        <w:separator/>
      </w:r>
    </w:p>
  </w:endnote>
  <w:endnote w:type="continuationSeparator" w:id="0">
    <w:p w14:paraId="34343F22" w14:textId="77777777" w:rsidR="007F40BB" w:rsidRDefault="007F40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4609D" w14:textId="77777777" w:rsidR="00B5522B" w:rsidRDefault="00B552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E80C7" w14:textId="77777777" w:rsidR="000F0ADF" w:rsidRDefault="0094303A">
    <w:pPr>
      <w:pStyle w:val="Zpat"/>
    </w:pPr>
    <w:r>
      <w:rPr>
        <w:noProof/>
        <w:lang w:eastAsia="cs-CZ"/>
      </w:rPr>
      <mc:AlternateContent>
        <mc:Choice Requires="wps">
          <w:drawing>
            <wp:anchor distT="0" distB="0" distL="114300" distR="114300" simplePos="0" relativeHeight="251655680" behindDoc="0" locked="0" layoutInCell="1" allowOverlap="1" wp14:anchorId="064B6C50" wp14:editId="1686E0B4">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C2291C" w14:textId="518598A6" w:rsidR="000F0ADF" w:rsidRPr="00727BE2" w:rsidRDefault="007F40B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4303A" w:rsidRPr="00727BE2">
                                <w:rPr>
                                  <w:rStyle w:val="slostrnky"/>
                                </w:rPr>
                                <w:fldChar w:fldCharType="begin"/>
                              </w:r>
                              <w:r w:rsidR="0094303A" w:rsidRPr="00727BE2">
                                <w:rPr>
                                  <w:rStyle w:val="slostrnky"/>
                                </w:rPr>
                                <w:instrText xml:space="preserve"> PAGE   \* MERGEFORMAT </w:instrText>
                              </w:r>
                              <w:r w:rsidR="0094303A" w:rsidRPr="00727BE2">
                                <w:rPr>
                                  <w:rStyle w:val="slostrnky"/>
                                </w:rPr>
                                <w:fldChar w:fldCharType="separate"/>
                              </w:r>
                              <w:r w:rsidR="0032517D">
                                <w:rPr>
                                  <w:rStyle w:val="slostrnky"/>
                                  <w:noProof/>
                                </w:rPr>
                                <w:t>3</w:t>
                              </w:r>
                              <w:r w:rsidR="0094303A" w:rsidRPr="00727BE2">
                                <w:rPr>
                                  <w:rStyle w:val="slostrnky"/>
                                </w:rPr>
                                <w:fldChar w:fldCharType="end"/>
                              </w:r>
                              <w:r w:rsidR="0094303A" w:rsidRPr="00727BE2">
                                <w:rPr>
                                  <w:rStyle w:val="slostrnky"/>
                                </w:rPr>
                                <w:t xml:space="preserve"> / </w:t>
                              </w:r>
                              <w:r w:rsidR="00C07FCF" w:rsidRPr="00C07FCF">
                                <w:fldChar w:fldCharType="begin"/>
                              </w:r>
                              <w:r w:rsidR="0094303A">
                                <w:instrText xml:space="preserve"> NUMPAGES   \* MERGEFORMAT </w:instrText>
                              </w:r>
                              <w:r w:rsidR="00C07FCF" w:rsidRPr="00C07FCF">
                                <w:fldChar w:fldCharType="separate"/>
                              </w:r>
                              <w:r w:rsidR="0032517D" w:rsidRPr="0032517D">
                                <w:rPr>
                                  <w:rStyle w:val="slostrnky"/>
                                  <w:noProof/>
                                  <w:rPrChange w:id="1" w:author="Brychta Miloslav" w:date="2025-06-26T16:49:00Z">
                                    <w:rPr/>
                                  </w:rPrChange>
                                </w:rPr>
                                <w:t>15</w:t>
                              </w:r>
                              <w:del w:id="2" w:author="Brychta Miloslav" w:date="2025-06-26T16:42:00Z">
                                <w:r w:rsidR="00710F84" w:rsidRPr="00710F84" w:rsidDel="0032517D">
                                  <w:rPr>
                                    <w:rStyle w:val="slostrnky"/>
                                    <w:noProof/>
                                    <w:rPrChange w:id="3" w:author="Brychta Miloslav" w:date="2025-06-11T15:02:00Z">
                                      <w:rPr/>
                                    </w:rPrChange>
                                  </w:rPr>
                                  <w:delText>12</w:delText>
                                </w:r>
                              </w:del>
                              <w:del w:id="4" w:author="Brychta Miloslav" w:date="2025-06-11T14:50:00Z">
                                <w:r w:rsidR="00AF0CE7" w:rsidRPr="00AF0CE7" w:rsidDel="006F1C44">
                                  <w:rPr>
                                    <w:rStyle w:val="slostrnky"/>
                                    <w:noProof/>
                                  </w:rPr>
                                  <w:delText>12</w:delText>
                                </w:r>
                              </w:del>
                              <w:r w:rsidR="00C07FCF" w:rsidRPr="00C07FC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64B6C50"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1C2291C" w14:textId="518598A6" w:rsidR="000F0ADF" w:rsidRPr="00727BE2" w:rsidRDefault="007F40B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4303A" w:rsidRPr="00727BE2">
                          <w:rPr>
                            <w:rStyle w:val="slostrnky"/>
                          </w:rPr>
                          <w:fldChar w:fldCharType="begin"/>
                        </w:r>
                        <w:r w:rsidR="0094303A" w:rsidRPr="00727BE2">
                          <w:rPr>
                            <w:rStyle w:val="slostrnky"/>
                          </w:rPr>
                          <w:instrText xml:space="preserve"> PAGE   \* MERGEFORMAT </w:instrText>
                        </w:r>
                        <w:r w:rsidR="0094303A" w:rsidRPr="00727BE2">
                          <w:rPr>
                            <w:rStyle w:val="slostrnky"/>
                          </w:rPr>
                          <w:fldChar w:fldCharType="separate"/>
                        </w:r>
                        <w:r w:rsidR="0032517D">
                          <w:rPr>
                            <w:rStyle w:val="slostrnky"/>
                            <w:noProof/>
                          </w:rPr>
                          <w:t>3</w:t>
                        </w:r>
                        <w:r w:rsidR="0094303A" w:rsidRPr="00727BE2">
                          <w:rPr>
                            <w:rStyle w:val="slostrnky"/>
                          </w:rPr>
                          <w:fldChar w:fldCharType="end"/>
                        </w:r>
                        <w:r w:rsidR="0094303A" w:rsidRPr="00727BE2">
                          <w:rPr>
                            <w:rStyle w:val="slostrnky"/>
                          </w:rPr>
                          <w:t xml:space="preserve"> / </w:t>
                        </w:r>
                        <w:r w:rsidR="00C07FCF" w:rsidRPr="00C07FCF">
                          <w:fldChar w:fldCharType="begin"/>
                        </w:r>
                        <w:r w:rsidR="0094303A">
                          <w:instrText xml:space="preserve"> NUMPAGES   \* MERGEFORMAT </w:instrText>
                        </w:r>
                        <w:r w:rsidR="00C07FCF" w:rsidRPr="00C07FCF">
                          <w:fldChar w:fldCharType="separate"/>
                        </w:r>
                        <w:r w:rsidR="0032517D" w:rsidRPr="0032517D">
                          <w:rPr>
                            <w:rStyle w:val="slostrnky"/>
                            <w:noProof/>
                            <w:rPrChange w:id="5" w:author="Brychta Miloslav" w:date="2025-06-26T16:49:00Z">
                              <w:rPr/>
                            </w:rPrChange>
                          </w:rPr>
                          <w:t>15</w:t>
                        </w:r>
                        <w:del w:id="6" w:author="Brychta Miloslav" w:date="2025-06-26T16:42:00Z">
                          <w:r w:rsidR="00710F84" w:rsidRPr="00710F84" w:rsidDel="0032517D">
                            <w:rPr>
                              <w:rStyle w:val="slostrnky"/>
                              <w:noProof/>
                              <w:rPrChange w:id="7" w:author="Brychta Miloslav" w:date="2025-06-11T15:02:00Z">
                                <w:rPr/>
                              </w:rPrChange>
                            </w:rPr>
                            <w:delText>12</w:delText>
                          </w:r>
                        </w:del>
                        <w:del w:id="8" w:author="Brychta Miloslav" w:date="2025-06-11T14:50:00Z">
                          <w:r w:rsidR="00AF0CE7" w:rsidRPr="00AF0CE7" w:rsidDel="006F1C44">
                            <w:rPr>
                              <w:rStyle w:val="slostrnky"/>
                              <w:noProof/>
                            </w:rPr>
                            <w:delText>12</w:delText>
                          </w:r>
                        </w:del>
                        <w:r w:rsidR="00C07FCF" w:rsidRPr="00C07FCF">
                          <w:rPr>
                            <w:rStyle w:val="slostrnky"/>
                            <w:noProof/>
                          </w:rPr>
                          <w:fldChar w:fldCharType="end"/>
                        </w:r>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C4087" w14:textId="77777777" w:rsidR="000F0ADF" w:rsidRPr="00B5596D" w:rsidRDefault="0094303A" w:rsidP="00B5596D">
    <w:pPr>
      <w:pStyle w:val="Zpat"/>
    </w:pPr>
    <w:r>
      <w:rPr>
        <w:noProof/>
        <w:lang w:eastAsia="cs-CZ"/>
      </w:rPr>
      <mc:AlternateContent>
        <mc:Choice Requires="wps">
          <w:drawing>
            <wp:anchor distT="0" distB="0" distL="114300" distR="114300" simplePos="0" relativeHeight="251658752" behindDoc="0" locked="0" layoutInCell="1" allowOverlap="1" wp14:anchorId="6EA8FD8B" wp14:editId="6413A95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F56492" w14:textId="10A59B5C" w:rsidR="000F0ADF" w:rsidRPr="00727BE2" w:rsidRDefault="007F40B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4303A" w:rsidRPr="00727BE2">
                                <w:rPr>
                                  <w:rStyle w:val="slostrnky"/>
                                </w:rPr>
                                <w:fldChar w:fldCharType="begin"/>
                              </w:r>
                              <w:r w:rsidR="0094303A" w:rsidRPr="00727BE2">
                                <w:rPr>
                                  <w:rStyle w:val="slostrnky"/>
                                </w:rPr>
                                <w:instrText xml:space="preserve"> PAGE   \* MERGEFORMAT </w:instrText>
                              </w:r>
                              <w:r w:rsidR="0094303A" w:rsidRPr="00727BE2">
                                <w:rPr>
                                  <w:rStyle w:val="slostrnky"/>
                                </w:rPr>
                                <w:fldChar w:fldCharType="separate"/>
                              </w:r>
                              <w:r w:rsidR="0032517D">
                                <w:rPr>
                                  <w:rStyle w:val="slostrnky"/>
                                  <w:noProof/>
                                </w:rPr>
                                <w:t>1</w:t>
                              </w:r>
                              <w:r w:rsidR="0094303A" w:rsidRPr="00727BE2">
                                <w:rPr>
                                  <w:rStyle w:val="slostrnky"/>
                                </w:rPr>
                                <w:fldChar w:fldCharType="end"/>
                              </w:r>
                              <w:r w:rsidR="0094303A" w:rsidRPr="00727BE2">
                                <w:rPr>
                                  <w:rStyle w:val="slostrnky"/>
                                </w:rPr>
                                <w:t xml:space="preserve"> / </w:t>
                              </w:r>
                              <w:r w:rsidR="00C07FCF" w:rsidRPr="00C07FCF">
                                <w:fldChar w:fldCharType="begin"/>
                              </w:r>
                              <w:r w:rsidR="0094303A">
                                <w:instrText xml:space="preserve"> NUMPAGES   \* MERGEFORMAT </w:instrText>
                              </w:r>
                              <w:r w:rsidR="00C07FCF" w:rsidRPr="00C07FCF">
                                <w:fldChar w:fldCharType="separate"/>
                              </w:r>
                              <w:ins w:id="9" w:author="Brychta Miloslav" w:date="2025-06-26T16:49:00Z">
                                <w:r w:rsidR="0032517D" w:rsidRPr="0032517D">
                                  <w:rPr>
                                    <w:rStyle w:val="slostrnky"/>
                                    <w:noProof/>
                                    <w:rPrChange w:id="10" w:author="Brychta Miloslav" w:date="2025-06-26T16:49:00Z">
                                      <w:rPr/>
                                    </w:rPrChange>
                                  </w:rPr>
                                  <w:t>15</w:t>
                                </w:r>
                              </w:ins>
                              <w:del w:id="11" w:author="Brychta Miloslav" w:date="2025-06-11T14:50:00Z">
                                <w:r w:rsidR="00AF0CE7" w:rsidRPr="00AF0CE7" w:rsidDel="006F1C44">
                                  <w:rPr>
                                    <w:rStyle w:val="slostrnky"/>
                                    <w:noProof/>
                                  </w:rPr>
                                  <w:delText>12</w:delText>
                                </w:r>
                              </w:del>
                              <w:r w:rsidR="00C07FCF" w:rsidRPr="00C07FC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EA8FD8B"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4DF56492" w14:textId="10A59B5C" w:rsidR="000F0ADF" w:rsidRPr="00727BE2" w:rsidRDefault="007F40B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4303A" w:rsidRPr="00727BE2">
                          <w:rPr>
                            <w:rStyle w:val="slostrnky"/>
                          </w:rPr>
                          <w:fldChar w:fldCharType="begin"/>
                        </w:r>
                        <w:r w:rsidR="0094303A" w:rsidRPr="00727BE2">
                          <w:rPr>
                            <w:rStyle w:val="slostrnky"/>
                          </w:rPr>
                          <w:instrText xml:space="preserve"> PAGE   \* MERGEFORMAT </w:instrText>
                        </w:r>
                        <w:r w:rsidR="0094303A" w:rsidRPr="00727BE2">
                          <w:rPr>
                            <w:rStyle w:val="slostrnky"/>
                          </w:rPr>
                          <w:fldChar w:fldCharType="separate"/>
                        </w:r>
                        <w:r w:rsidR="0032517D">
                          <w:rPr>
                            <w:rStyle w:val="slostrnky"/>
                            <w:noProof/>
                          </w:rPr>
                          <w:t>1</w:t>
                        </w:r>
                        <w:r w:rsidR="0094303A" w:rsidRPr="00727BE2">
                          <w:rPr>
                            <w:rStyle w:val="slostrnky"/>
                          </w:rPr>
                          <w:fldChar w:fldCharType="end"/>
                        </w:r>
                        <w:r w:rsidR="0094303A" w:rsidRPr="00727BE2">
                          <w:rPr>
                            <w:rStyle w:val="slostrnky"/>
                          </w:rPr>
                          <w:t xml:space="preserve"> / </w:t>
                        </w:r>
                        <w:r w:rsidR="00C07FCF" w:rsidRPr="00C07FCF">
                          <w:fldChar w:fldCharType="begin"/>
                        </w:r>
                        <w:r w:rsidR="0094303A">
                          <w:instrText xml:space="preserve"> NUMPAGES   \* MERGEFORMAT </w:instrText>
                        </w:r>
                        <w:r w:rsidR="00C07FCF" w:rsidRPr="00C07FCF">
                          <w:fldChar w:fldCharType="separate"/>
                        </w:r>
                        <w:ins w:id="12" w:author="Brychta Miloslav" w:date="2025-06-26T16:49:00Z">
                          <w:r w:rsidR="0032517D" w:rsidRPr="0032517D">
                            <w:rPr>
                              <w:rStyle w:val="slostrnky"/>
                              <w:noProof/>
                              <w:rPrChange w:id="13" w:author="Brychta Miloslav" w:date="2025-06-26T16:49:00Z">
                                <w:rPr/>
                              </w:rPrChange>
                            </w:rPr>
                            <w:t>15</w:t>
                          </w:r>
                        </w:ins>
                        <w:del w:id="14" w:author="Brychta Miloslav" w:date="2025-06-11T14:50:00Z">
                          <w:r w:rsidR="00AF0CE7" w:rsidRPr="00AF0CE7" w:rsidDel="006F1C44">
                            <w:rPr>
                              <w:rStyle w:val="slostrnky"/>
                              <w:noProof/>
                            </w:rPr>
                            <w:delText>12</w:delText>
                          </w:r>
                        </w:del>
                        <w:r w:rsidR="00C07FCF" w:rsidRPr="00C07FC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3AB40" w14:textId="77777777" w:rsidR="007F40BB" w:rsidRDefault="007F40BB">
      <w:pPr>
        <w:spacing w:line="240" w:lineRule="auto"/>
      </w:pPr>
      <w:r>
        <w:separator/>
      </w:r>
    </w:p>
  </w:footnote>
  <w:footnote w:type="continuationSeparator" w:id="0">
    <w:p w14:paraId="6C5BB937" w14:textId="77777777" w:rsidR="007F40BB" w:rsidRDefault="007F40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9B449" w14:textId="77777777" w:rsidR="00B5522B" w:rsidRDefault="00B552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19440" w14:textId="77777777" w:rsidR="000F0ADF" w:rsidRDefault="0094303A">
    <w:pPr>
      <w:pStyle w:val="Zhlav"/>
    </w:pPr>
    <w:r>
      <w:rPr>
        <w:noProof/>
        <w:lang w:eastAsia="cs-CZ"/>
      </w:rPr>
      <w:drawing>
        <wp:anchor distT="0" distB="0" distL="114300" distR="114300" simplePos="0" relativeHeight="251659776" behindDoc="0" locked="1" layoutInCell="1" allowOverlap="1" wp14:anchorId="16E1B99F" wp14:editId="6C9AB62A">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7F60" w14:textId="77777777" w:rsidR="000F0ADF" w:rsidRDefault="0094303A"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4F67103D" wp14:editId="3FE6CC8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D4BA698" w14:textId="77777777" w:rsidR="000F0ADF" w:rsidRPr="00321BCC" w:rsidRDefault="0094303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F67103D"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D4BA698" w14:textId="77777777" w:rsidR="000F0ADF" w:rsidRPr="00321BCC" w:rsidRDefault="0094303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4402A43" wp14:editId="7CA2050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91967"/>
    <w:multiLevelType w:val="multilevel"/>
    <w:tmpl w:val="7C96016C"/>
    <w:lvl w:ilvl="0">
      <w:start w:val="1"/>
      <w:numFmt w:val="upperRoman"/>
      <w:suff w:val="space"/>
      <w:lvlText w:val="%1."/>
      <w:lvlJc w:val="left"/>
      <w:pPr>
        <w:ind w:left="0" w:firstLine="0"/>
      </w:pPr>
      <w:rPr>
        <w:rFonts w:hint="default"/>
      </w:rPr>
    </w:lvl>
    <w:lvl w:ilvl="1">
      <w:start w:val="5"/>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E8A8113A"/>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8384E7B"/>
    <w:multiLevelType w:val="hybridMultilevel"/>
    <w:tmpl w:val="2D9C032C"/>
    <w:lvl w:ilvl="0" w:tplc="04050017">
      <w:start w:val="1"/>
      <w:numFmt w:val="lowerLetter"/>
      <w:lvlText w:val="%1)"/>
      <w:lvlJc w:val="left"/>
      <w:pPr>
        <w:ind w:left="1032" w:hanging="360"/>
      </w:pPr>
    </w:lvl>
    <w:lvl w:ilvl="1" w:tplc="04050019" w:tentative="1">
      <w:start w:val="1"/>
      <w:numFmt w:val="lowerLetter"/>
      <w:lvlText w:val="%2."/>
      <w:lvlJc w:val="left"/>
      <w:pPr>
        <w:ind w:left="1752" w:hanging="360"/>
      </w:pPr>
    </w:lvl>
    <w:lvl w:ilvl="2" w:tplc="0405001B" w:tentative="1">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E8A8113A"/>
    <w:numStyleLink w:val="List-Contract"/>
  </w:abstractNum>
  <w:abstractNum w:abstractNumId="12"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3" w15:restartNumberingAfterBreak="0">
    <w:nsid w:val="45F507E1"/>
    <w:multiLevelType w:val="hybridMultilevel"/>
    <w:tmpl w:val="F2286F0A"/>
    <w:lvl w:ilvl="0" w:tplc="75FA8146">
      <w:start w:val="1"/>
      <w:numFmt w:val="lowerLetter"/>
      <w:lvlText w:val="%1)"/>
      <w:lvlJc w:val="left"/>
      <w:pPr>
        <w:ind w:left="1032" w:hanging="360"/>
      </w:pPr>
      <w:rPr>
        <w:b w:val="0"/>
      </w:rPr>
    </w:lvl>
    <w:lvl w:ilvl="1" w:tplc="04050019" w:tentative="1">
      <w:start w:val="1"/>
      <w:numFmt w:val="lowerLetter"/>
      <w:lvlText w:val="%2."/>
      <w:lvlJc w:val="left"/>
      <w:pPr>
        <w:ind w:left="1752" w:hanging="360"/>
      </w:pPr>
    </w:lvl>
    <w:lvl w:ilvl="2" w:tplc="0405001B">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abstractNum w:abstractNumId="14"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5" w15:restartNumberingAfterBreak="0">
    <w:nsid w:val="5349539E"/>
    <w:multiLevelType w:val="multilevel"/>
    <w:tmpl w:val="5456ED1A"/>
    <w:numStyleLink w:val="Section-Contract"/>
  </w:abstractNum>
  <w:abstractNum w:abstractNumId="1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8"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9" w15:restartNumberingAfterBreak="0">
    <w:nsid w:val="648F14E7"/>
    <w:multiLevelType w:val="hybridMultilevel"/>
    <w:tmpl w:val="9CF859AC"/>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2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2"/>
  </w:num>
  <w:num w:numId="2">
    <w:abstractNumId w:val="4"/>
  </w:num>
  <w:num w:numId="3">
    <w:abstractNumId w:val="8"/>
  </w:num>
  <w:num w:numId="4">
    <w:abstractNumId w:val="14"/>
  </w:num>
  <w:num w:numId="5">
    <w:abstractNumId w:val="7"/>
  </w:num>
  <w:num w:numId="6">
    <w:abstractNumId w:val="5"/>
  </w:num>
  <w:num w:numId="7">
    <w:abstractNumId w:val="20"/>
  </w:num>
  <w:num w:numId="8">
    <w:abstractNumId w:val="17"/>
  </w:num>
  <w:num w:numId="9">
    <w:abstractNumId w:val="3"/>
  </w:num>
  <w:num w:numId="10">
    <w:abstractNumId w:val="3"/>
  </w:num>
  <w:num w:numId="11">
    <w:abstractNumId w:val="1"/>
  </w:num>
  <w:num w:numId="12">
    <w:abstractNumId w:val="16"/>
  </w:num>
  <w:num w:numId="13">
    <w:abstractNumId w:val="9"/>
  </w:num>
  <w:num w:numId="14">
    <w:abstractNumId w:val="18"/>
  </w:num>
  <w:num w:numId="1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6">
    <w:abstractNumId w:val="10"/>
  </w:num>
  <w:num w:numId="17">
    <w:abstractNumId w:val="11"/>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1"/>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1"/>
    <w:lvlOverride w:ilvl="0">
      <w:lvl w:ilvl="0">
        <w:start w:val="1"/>
        <w:numFmt w:val="upperRoman"/>
        <w:suff w:val="space"/>
        <w:lvlText w:val="%1."/>
        <w:lvlJc w:val="left"/>
        <w:pPr>
          <w:ind w:left="8647"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45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3"/>
  </w:num>
  <w:num w:numId="22">
    <w:abstractNumId w:val="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5">
    <w:abstractNumId w:val="11"/>
    <w:lvlOverride w:ilvl="0">
      <w:startOverride w:val="7"/>
      <w:lvl w:ilvl="0">
        <w:start w:val="7"/>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11"/>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7">
    <w:abstractNumId w:val="11"/>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8">
    <w:abstractNumId w:val="11"/>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9"/>
  </w:num>
  <w:num w:numId="31">
    <w:abstractNumId w:val="11"/>
    <w:lvlOverride w:ilvl="0">
      <w:startOverride w:val="5"/>
      <w:lvl w:ilvl="0">
        <w:start w:val="5"/>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0"/>
  </w:num>
  <w:num w:numId="34">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2"/>
  </w:num>
  <w:num w:numId="36">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ychta Miloslav">
    <w15:presenceInfo w15:providerId="AD" w15:userId="S-1-5-21-1516916145-3332080500-352412931-13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F9F"/>
    <w:rsid w:val="00004EC0"/>
    <w:rsid w:val="00010604"/>
    <w:rsid w:val="00010ADE"/>
    <w:rsid w:val="00013BC9"/>
    <w:rsid w:val="00014646"/>
    <w:rsid w:val="000173A9"/>
    <w:rsid w:val="00020352"/>
    <w:rsid w:val="00023F8E"/>
    <w:rsid w:val="00026278"/>
    <w:rsid w:val="00027476"/>
    <w:rsid w:val="000305B2"/>
    <w:rsid w:val="00033E2C"/>
    <w:rsid w:val="00034222"/>
    <w:rsid w:val="00037AA8"/>
    <w:rsid w:val="0004190E"/>
    <w:rsid w:val="00042502"/>
    <w:rsid w:val="00042AD5"/>
    <w:rsid w:val="00043DF0"/>
    <w:rsid w:val="00051AC8"/>
    <w:rsid w:val="000525B3"/>
    <w:rsid w:val="000532BF"/>
    <w:rsid w:val="00054223"/>
    <w:rsid w:val="000547D1"/>
    <w:rsid w:val="00056986"/>
    <w:rsid w:val="00065C32"/>
    <w:rsid w:val="00065C35"/>
    <w:rsid w:val="000668A1"/>
    <w:rsid w:val="00066D16"/>
    <w:rsid w:val="000831F3"/>
    <w:rsid w:val="000847CF"/>
    <w:rsid w:val="00087478"/>
    <w:rsid w:val="00092B9A"/>
    <w:rsid w:val="000A44DD"/>
    <w:rsid w:val="000A7405"/>
    <w:rsid w:val="000B1CD0"/>
    <w:rsid w:val="000B37A4"/>
    <w:rsid w:val="000B4DDF"/>
    <w:rsid w:val="000B55AE"/>
    <w:rsid w:val="000B6591"/>
    <w:rsid w:val="000C16A3"/>
    <w:rsid w:val="000C1B5F"/>
    <w:rsid w:val="000C1F3C"/>
    <w:rsid w:val="000C3CDA"/>
    <w:rsid w:val="000C4EB9"/>
    <w:rsid w:val="000C6C97"/>
    <w:rsid w:val="000D1195"/>
    <w:rsid w:val="000D28AB"/>
    <w:rsid w:val="000D3CA7"/>
    <w:rsid w:val="000D58E5"/>
    <w:rsid w:val="000D6AB4"/>
    <w:rsid w:val="000E259A"/>
    <w:rsid w:val="000E46B9"/>
    <w:rsid w:val="000E707B"/>
    <w:rsid w:val="000F0ADF"/>
    <w:rsid w:val="000F605C"/>
    <w:rsid w:val="00100883"/>
    <w:rsid w:val="00106A74"/>
    <w:rsid w:val="00107439"/>
    <w:rsid w:val="00113EB6"/>
    <w:rsid w:val="00113F05"/>
    <w:rsid w:val="00130D21"/>
    <w:rsid w:val="00131C5F"/>
    <w:rsid w:val="00137AB9"/>
    <w:rsid w:val="001471B1"/>
    <w:rsid w:val="00152CB0"/>
    <w:rsid w:val="001558ED"/>
    <w:rsid w:val="00160D3A"/>
    <w:rsid w:val="001616CD"/>
    <w:rsid w:val="001624ED"/>
    <w:rsid w:val="001652C1"/>
    <w:rsid w:val="00165B15"/>
    <w:rsid w:val="00166126"/>
    <w:rsid w:val="00166394"/>
    <w:rsid w:val="0017517B"/>
    <w:rsid w:val="00175327"/>
    <w:rsid w:val="00181DAB"/>
    <w:rsid w:val="00182D39"/>
    <w:rsid w:val="0018311B"/>
    <w:rsid w:val="0018715E"/>
    <w:rsid w:val="00193556"/>
    <w:rsid w:val="00193B37"/>
    <w:rsid w:val="00196C92"/>
    <w:rsid w:val="001A4D83"/>
    <w:rsid w:val="001B2B2A"/>
    <w:rsid w:val="001B37A8"/>
    <w:rsid w:val="001B621F"/>
    <w:rsid w:val="001C2B09"/>
    <w:rsid w:val="001C2C10"/>
    <w:rsid w:val="001C316E"/>
    <w:rsid w:val="001C6469"/>
    <w:rsid w:val="001D77F1"/>
    <w:rsid w:val="001E0A94"/>
    <w:rsid w:val="001F15D7"/>
    <w:rsid w:val="001F1B43"/>
    <w:rsid w:val="001F475A"/>
    <w:rsid w:val="001F4C92"/>
    <w:rsid w:val="001F6409"/>
    <w:rsid w:val="001F7BD1"/>
    <w:rsid w:val="002015E7"/>
    <w:rsid w:val="00202C70"/>
    <w:rsid w:val="00204CBF"/>
    <w:rsid w:val="00214A85"/>
    <w:rsid w:val="00223546"/>
    <w:rsid w:val="002254B4"/>
    <w:rsid w:val="00225A57"/>
    <w:rsid w:val="0023258C"/>
    <w:rsid w:val="0024237E"/>
    <w:rsid w:val="00245288"/>
    <w:rsid w:val="00245585"/>
    <w:rsid w:val="002514DD"/>
    <w:rsid w:val="002538A1"/>
    <w:rsid w:val="002663BF"/>
    <w:rsid w:val="00274011"/>
    <w:rsid w:val="002746D0"/>
    <w:rsid w:val="002748B7"/>
    <w:rsid w:val="00276DD2"/>
    <w:rsid w:val="00285C59"/>
    <w:rsid w:val="00286492"/>
    <w:rsid w:val="00287431"/>
    <w:rsid w:val="002877A1"/>
    <w:rsid w:val="002900CC"/>
    <w:rsid w:val="002932DA"/>
    <w:rsid w:val="00294342"/>
    <w:rsid w:val="00295A22"/>
    <w:rsid w:val="00295CAD"/>
    <w:rsid w:val="0029741D"/>
    <w:rsid w:val="002A4CCF"/>
    <w:rsid w:val="002A69C1"/>
    <w:rsid w:val="002B1565"/>
    <w:rsid w:val="002B158A"/>
    <w:rsid w:val="002B312F"/>
    <w:rsid w:val="002B6091"/>
    <w:rsid w:val="002B7E23"/>
    <w:rsid w:val="002C2975"/>
    <w:rsid w:val="002C6C32"/>
    <w:rsid w:val="002D03F1"/>
    <w:rsid w:val="002D30A8"/>
    <w:rsid w:val="002D3ED3"/>
    <w:rsid w:val="002D44EA"/>
    <w:rsid w:val="002D4C12"/>
    <w:rsid w:val="002E0617"/>
    <w:rsid w:val="002E187A"/>
    <w:rsid w:val="002E47CD"/>
    <w:rsid w:val="002E4874"/>
    <w:rsid w:val="002E5E94"/>
    <w:rsid w:val="002F0971"/>
    <w:rsid w:val="002F0D46"/>
    <w:rsid w:val="002F0E90"/>
    <w:rsid w:val="002F1934"/>
    <w:rsid w:val="002F20AD"/>
    <w:rsid w:val="002F2BF0"/>
    <w:rsid w:val="002F3A95"/>
    <w:rsid w:val="002F691A"/>
    <w:rsid w:val="002F76B9"/>
    <w:rsid w:val="00301ACB"/>
    <w:rsid w:val="0030285D"/>
    <w:rsid w:val="00304C54"/>
    <w:rsid w:val="003073CB"/>
    <w:rsid w:val="00311C32"/>
    <w:rsid w:val="0032045C"/>
    <w:rsid w:val="00321BCC"/>
    <w:rsid w:val="00322FA6"/>
    <w:rsid w:val="0032517D"/>
    <w:rsid w:val="00330E46"/>
    <w:rsid w:val="00334EA3"/>
    <w:rsid w:val="00335F41"/>
    <w:rsid w:val="003406EF"/>
    <w:rsid w:val="00342ADF"/>
    <w:rsid w:val="00347667"/>
    <w:rsid w:val="00350CB8"/>
    <w:rsid w:val="00363B6A"/>
    <w:rsid w:val="00372D0D"/>
    <w:rsid w:val="003742B2"/>
    <w:rsid w:val="00374550"/>
    <w:rsid w:val="00374638"/>
    <w:rsid w:val="00376A27"/>
    <w:rsid w:val="00376CD7"/>
    <w:rsid w:val="00377956"/>
    <w:rsid w:val="00377E9B"/>
    <w:rsid w:val="003811C2"/>
    <w:rsid w:val="00386522"/>
    <w:rsid w:val="00386EE0"/>
    <w:rsid w:val="00390630"/>
    <w:rsid w:val="003914F3"/>
    <w:rsid w:val="0039431B"/>
    <w:rsid w:val="00395F96"/>
    <w:rsid w:val="003960FE"/>
    <w:rsid w:val="00396EC9"/>
    <w:rsid w:val="003A1915"/>
    <w:rsid w:val="003A1E25"/>
    <w:rsid w:val="003A409B"/>
    <w:rsid w:val="003A5251"/>
    <w:rsid w:val="003B04A4"/>
    <w:rsid w:val="003B1FB1"/>
    <w:rsid w:val="003B20A3"/>
    <w:rsid w:val="003B24ED"/>
    <w:rsid w:val="003C0573"/>
    <w:rsid w:val="003C2711"/>
    <w:rsid w:val="003C2C55"/>
    <w:rsid w:val="003C5F49"/>
    <w:rsid w:val="003C7B7C"/>
    <w:rsid w:val="003D173E"/>
    <w:rsid w:val="003D2286"/>
    <w:rsid w:val="003D46E6"/>
    <w:rsid w:val="003D5FC4"/>
    <w:rsid w:val="003E22BD"/>
    <w:rsid w:val="003E3489"/>
    <w:rsid w:val="003F0A33"/>
    <w:rsid w:val="003F3AD4"/>
    <w:rsid w:val="004004EC"/>
    <w:rsid w:val="00400DAA"/>
    <w:rsid w:val="00402DC4"/>
    <w:rsid w:val="0040575D"/>
    <w:rsid w:val="004077A6"/>
    <w:rsid w:val="00414B5D"/>
    <w:rsid w:val="0041566C"/>
    <w:rsid w:val="00420BB5"/>
    <w:rsid w:val="00421F3D"/>
    <w:rsid w:val="004238AC"/>
    <w:rsid w:val="00427653"/>
    <w:rsid w:val="00434FCA"/>
    <w:rsid w:val="004351F1"/>
    <w:rsid w:val="00435556"/>
    <w:rsid w:val="004362C6"/>
    <w:rsid w:val="004374A1"/>
    <w:rsid w:val="00441817"/>
    <w:rsid w:val="0044705E"/>
    <w:rsid w:val="0045245F"/>
    <w:rsid w:val="00452B29"/>
    <w:rsid w:val="004545D6"/>
    <w:rsid w:val="00455E05"/>
    <w:rsid w:val="00465783"/>
    <w:rsid w:val="00466B21"/>
    <w:rsid w:val="004675A8"/>
    <w:rsid w:val="00470A4E"/>
    <w:rsid w:val="00475FFB"/>
    <w:rsid w:val="004765CF"/>
    <w:rsid w:val="0048303B"/>
    <w:rsid w:val="00485B5D"/>
    <w:rsid w:val="00485E78"/>
    <w:rsid w:val="004A383D"/>
    <w:rsid w:val="004A5974"/>
    <w:rsid w:val="004A79EC"/>
    <w:rsid w:val="004B34BA"/>
    <w:rsid w:val="004B6A02"/>
    <w:rsid w:val="004C02AA"/>
    <w:rsid w:val="004C1B5A"/>
    <w:rsid w:val="004C32A5"/>
    <w:rsid w:val="004C3AC8"/>
    <w:rsid w:val="004C3C3B"/>
    <w:rsid w:val="004C4241"/>
    <w:rsid w:val="004C5340"/>
    <w:rsid w:val="004C7A0B"/>
    <w:rsid w:val="004D7FC5"/>
    <w:rsid w:val="004E3862"/>
    <w:rsid w:val="004F6549"/>
    <w:rsid w:val="00503B1F"/>
    <w:rsid w:val="00507768"/>
    <w:rsid w:val="00513B8C"/>
    <w:rsid w:val="00513E43"/>
    <w:rsid w:val="00515E62"/>
    <w:rsid w:val="00521329"/>
    <w:rsid w:val="00525E11"/>
    <w:rsid w:val="005264A9"/>
    <w:rsid w:val="005265A3"/>
    <w:rsid w:val="00531AB5"/>
    <w:rsid w:val="005321DA"/>
    <w:rsid w:val="00533961"/>
    <w:rsid w:val="0053622F"/>
    <w:rsid w:val="00536578"/>
    <w:rsid w:val="005369D6"/>
    <w:rsid w:val="00540F2C"/>
    <w:rsid w:val="005420E3"/>
    <w:rsid w:val="005526C2"/>
    <w:rsid w:val="00557B1C"/>
    <w:rsid w:val="00557B5B"/>
    <w:rsid w:val="00565B8F"/>
    <w:rsid w:val="00581EA0"/>
    <w:rsid w:val="00586062"/>
    <w:rsid w:val="00595322"/>
    <w:rsid w:val="005A1156"/>
    <w:rsid w:val="005A2F10"/>
    <w:rsid w:val="005A384C"/>
    <w:rsid w:val="005A7C11"/>
    <w:rsid w:val="005B12EC"/>
    <w:rsid w:val="005B3B9E"/>
    <w:rsid w:val="005C6085"/>
    <w:rsid w:val="005C7732"/>
    <w:rsid w:val="005D1AE8"/>
    <w:rsid w:val="005D2AA8"/>
    <w:rsid w:val="005D3E83"/>
    <w:rsid w:val="005D4C3A"/>
    <w:rsid w:val="005D59C5"/>
    <w:rsid w:val="005E5533"/>
    <w:rsid w:val="005E636D"/>
    <w:rsid w:val="005E67B4"/>
    <w:rsid w:val="005F0E69"/>
    <w:rsid w:val="005F379F"/>
    <w:rsid w:val="005F76D6"/>
    <w:rsid w:val="005F7C20"/>
    <w:rsid w:val="0060143F"/>
    <w:rsid w:val="00605AD7"/>
    <w:rsid w:val="00606C9E"/>
    <w:rsid w:val="006101E2"/>
    <w:rsid w:val="00610D0E"/>
    <w:rsid w:val="00622E04"/>
    <w:rsid w:val="006311D4"/>
    <w:rsid w:val="006338AA"/>
    <w:rsid w:val="0063583F"/>
    <w:rsid w:val="00635C1F"/>
    <w:rsid w:val="00640153"/>
    <w:rsid w:val="00643418"/>
    <w:rsid w:val="00643791"/>
    <w:rsid w:val="006446F7"/>
    <w:rsid w:val="006474BC"/>
    <w:rsid w:val="00647CE2"/>
    <w:rsid w:val="0065041B"/>
    <w:rsid w:val="00657F7D"/>
    <w:rsid w:val="00664388"/>
    <w:rsid w:val="006668A8"/>
    <w:rsid w:val="00670762"/>
    <w:rsid w:val="006736E0"/>
    <w:rsid w:val="00673A33"/>
    <w:rsid w:val="00681E96"/>
    <w:rsid w:val="00682904"/>
    <w:rsid w:val="00685578"/>
    <w:rsid w:val="00696BF9"/>
    <w:rsid w:val="006A2D5B"/>
    <w:rsid w:val="006A425C"/>
    <w:rsid w:val="006B39EB"/>
    <w:rsid w:val="006C306A"/>
    <w:rsid w:val="006D0812"/>
    <w:rsid w:val="006D648C"/>
    <w:rsid w:val="006E017E"/>
    <w:rsid w:val="006E14A6"/>
    <w:rsid w:val="006E1628"/>
    <w:rsid w:val="006E1C36"/>
    <w:rsid w:val="006E2A41"/>
    <w:rsid w:val="006E30C3"/>
    <w:rsid w:val="006E75D2"/>
    <w:rsid w:val="006F1C44"/>
    <w:rsid w:val="006F2373"/>
    <w:rsid w:val="006F2664"/>
    <w:rsid w:val="006F3D05"/>
    <w:rsid w:val="006F4A91"/>
    <w:rsid w:val="007043A1"/>
    <w:rsid w:val="00704F7D"/>
    <w:rsid w:val="00707C3C"/>
    <w:rsid w:val="00710F84"/>
    <w:rsid w:val="00714287"/>
    <w:rsid w:val="0072123C"/>
    <w:rsid w:val="007220A3"/>
    <w:rsid w:val="007236C0"/>
    <w:rsid w:val="00724446"/>
    <w:rsid w:val="00726D8E"/>
    <w:rsid w:val="00727BE2"/>
    <w:rsid w:val="007305AC"/>
    <w:rsid w:val="00731E1C"/>
    <w:rsid w:val="007323B7"/>
    <w:rsid w:val="00735834"/>
    <w:rsid w:val="00740542"/>
    <w:rsid w:val="007445B7"/>
    <w:rsid w:val="007454A2"/>
    <w:rsid w:val="00747635"/>
    <w:rsid w:val="00750550"/>
    <w:rsid w:val="00755E45"/>
    <w:rsid w:val="0075635A"/>
    <w:rsid w:val="007618E9"/>
    <w:rsid w:val="007634DE"/>
    <w:rsid w:val="00771C75"/>
    <w:rsid w:val="00777278"/>
    <w:rsid w:val="00777305"/>
    <w:rsid w:val="00787D5C"/>
    <w:rsid w:val="00790246"/>
    <w:rsid w:val="0079034E"/>
    <w:rsid w:val="007904EC"/>
    <w:rsid w:val="007905DD"/>
    <w:rsid w:val="00791530"/>
    <w:rsid w:val="007A0E70"/>
    <w:rsid w:val="007A2D76"/>
    <w:rsid w:val="007A6939"/>
    <w:rsid w:val="007A7617"/>
    <w:rsid w:val="007B4DB4"/>
    <w:rsid w:val="007B511B"/>
    <w:rsid w:val="007C5A0C"/>
    <w:rsid w:val="007D5CDF"/>
    <w:rsid w:val="007D65C7"/>
    <w:rsid w:val="007E24B3"/>
    <w:rsid w:val="007E33D2"/>
    <w:rsid w:val="007E540E"/>
    <w:rsid w:val="007F00D1"/>
    <w:rsid w:val="007F40BB"/>
    <w:rsid w:val="007F7A88"/>
    <w:rsid w:val="0080004F"/>
    <w:rsid w:val="008042B1"/>
    <w:rsid w:val="0080565D"/>
    <w:rsid w:val="00812173"/>
    <w:rsid w:val="0083191B"/>
    <w:rsid w:val="00836BE4"/>
    <w:rsid w:val="00842737"/>
    <w:rsid w:val="008439A0"/>
    <w:rsid w:val="00843A79"/>
    <w:rsid w:val="00845735"/>
    <w:rsid w:val="0084627F"/>
    <w:rsid w:val="008519AB"/>
    <w:rsid w:val="00851BEB"/>
    <w:rsid w:val="00855526"/>
    <w:rsid w:val="00855F0E"/>
    <w:rsid w:val="008610B8"/>
    <w:rsid w:val="00863B95"/>
    <w:rsid w:val="0086427C"/>
    <w:rsid w:val="00864BA3"/>
    <w:rsid w:val="008661B0"/>
    <w:rsid w:val="00871A7B"/>
    <w:rsid w:val="008755CA"/>
    <w:rsid w:val="00876868"/>
    <w:rsid w:val="0088047D"/>
    <w:rsid w:val="00881C56"/>
    <w:rsid w:val="00882671"/>
    <w:rsid w:val="00883AFB"/>
    <w:rsid w:val="00884C6F"/>
    <w:rsid w:val="00886466"/>
    <w:rsid w:val="00886488"/>
    <w:rsid w:val="00886B54"/>
    <w:rsid w:val="008873D8"/>
    <w:rsid w:val="00890C65"/>
    <w:rsid w:val="00891DFD"/>
    <w:rsid w:val="0089200D"/>
    <w:rsid w:val="00892610"/>
    <w:rsid w:val="008A1633"/>
    <w:rsid w:val="008A6669"/>
    <w:rsid w:val="008B080C"/>
    <w:rsid w:val="008B37AC"/>
    <w:rsid w:val="008B4B49"/>
    <w:rsid w:val="008B4CB3"/>
    <w:rsid w:val="008B5686"/>
    <w:rsid w:val="008B633F"/>
    <w:rsid w:val="008B7902"/>
    <w:rsid w:val="008C1650"/>
    <w:rsid w:val="008C44FA"/>
    <w:rsid w:val="008C4BF7"/>
    <w:rsid w:val="008C6FEE"/>
    <w:rsid w:val="008C7E8B"/>
    <w:rsid w:val="008D14F1"/>
    <w:rsid w:val="008D1F83"/>
    <w:rsid w:val="008D203C"/>
    <w:rsid w:val="008D23A4"/>
    <w:rsid w:val="008D2658"/>
    <w:rsid w:val="008D4999"/>
    <w:rsid w:val="008D66A5"/>
    <w:rsid w:val="008E04EE"/>
    <w:rsid w:val="008E7D48"/>
    <w:rsid w:val="008E7FC3"/>
    <w:rsid w:val="008F1852"/>
    <w:rsid w:val="008F2BA6"/>
    <w:rsid w:val="008F36D1"/>
    <w:rsid w:val="008F3B09"/>
    <w:rsid w:val="008F7E57"/>
    <w:rsid w:val="00900A72"/>
    <w:rsid w:val="00901755"/>
    <w:rsid w:val="00907FE3"/>
    <w:rsid w:val="00911493"/>
    <w:rsid w:val="00922C57"/>
    <w:rsid w:val="00924A31"/>
    <w:rsid w:val="00926396"/>
    <w:rsid w:val="00933FAE"/>
    <w:rsid w:val="0093623E"/>
    <w:rsid w:val="009403C9"/>
    <w:rsid w:val="00940875"/>
    <w:rsid w:val="0094303A"/>
    <w:rsid w:val="00943A75"/>
    <w:rsid w:val="00947F4C"/>
    <w:rsid w:val="00951CC1"/>
    <w:rsid w:val="00952002"/>
    <w:rsid w:val="0096095D"/>
    <w:rsid w:val="00960BBB"/>
    <w:rsid w:val="009704F4"/>
    <w:rsid w:val="009705FA"/>
    <w:rsid w:val="00970987"/>
    <w:rsid w:val="00973895"/>
    <w:rsid w:val="00973F47"/>
    <w:rsid w:val="00973FF6"/>
    <w:rsid w:val="00974D57"/>
    <w:rsid w:val="00977112"/>
    <w:rsid w:val="00982B28"/>
    <w:rsid w:val="00982E9F"/>
    <w:rsid w:val="009869CB"/>
    <w:rsid w:val="00987DD5"/>
    <w:rsid w:val="009910D5"/>
    <w:rsid w:val="009918E8"/>
    <w:rsid w:val="00994CFF"/>
    <w:rsid w:val="009A00D3"/>
    <w:rsid w:val="009A093A"/>
    <w:rsid w:val="009A1AF3"/>
    <w:rsid w:val="009A2723"/>
    <w:rsid w:val="009A2A7B"/>
    <w:rsid w:val="009A49E6"/>
    <w:rsid w:val="009A6791"/>
    <w:rsid w:val="009B41DC"/>
    <w:rsid w:val="009B6E96"/>
    <w:rsid w:val="009C3344"/>
    <w:rsid w:val="009C5B0E"/>
    <w:rsid w:val="009D2E73"/>
    <w:rsid w:val="009D40D1"/>
    <w:rsid w:val="009D5FE5"/>
    <w:rsid w:val="009E0266"/>
    <w:rsid w:val="009E6A5E"/>
    <w:rsid w:val="009F094B"/>
    <w:rsid w:val="009F1F54"/>
    <w:rsid w:val="009F26C7"/>
    <w:rsid w:val="009F4674"/>
    <w:rsid w:val="009F63FA"/>
    <w:rsid w:val="009F6969"/>
    <w:rsid w:val="009F725B"/>
    <w:rsid w:val="009F7CCA"/>
    <w:rsid w:val="00A006BB"/>
    <w:rsid w:val="00A0158B"/>
    <w:rsid w:val="00A03C12"/>
    <w:rsid w:val="00A0556E"/>
    <w:rsid w:val="00A062A6"/>
    <w:rsid w:val="00A10251"/>
    <w:rsid w:val="00A11BC0"/>
    <w:rsid w:val="00A1527D"/>
    <w:rsid w:val="00A160B5"/>
    <w:rsid w:val="00A20089"/>
    <w:rsid w:val="00A202CF"/>
    <w:rsid w:val="00A25703"/>
    <w:rsid w:val="00A334CB"/>
    <w:rsid w:val="00A35CE0"/>
    <w:rsid w:val="00A36286"/>
    <w:rsid w:val="00A37442"/>
    <w:rsid w:val="00A41BEC"/>
    <w:rsid w:val="00A41EDF"/>
    <w:rsid w:val="00A53EE0"/>
    <w:rsid w:val="00A57352"/>
    <w:rsid w:val="00A60AB1"/>
    <w:rsid w:val="00A64680"/>
    <w:rsid w:val="00A70DDB"/>
    <w:rsid w:val="00A74080"/>
    <w:rsid w:val="00A74492"/>
    <w:rsid w:val="00A811F3"/>
    <w:rsid w:val="00A8412E"/>
    <w:rsid w:val="00A908A4"/>
    <w:rsid w:val="00A91367"/>
    <w:rsid w:val="00A93C16"/>
    <w:rsid w:val="00AA2C68"/>
    <w:rsid w:val="00AA305B"/>
    <w:rsid w:val="00AB1E80"/>
    <w:rsid w:val="00AB345B"/>
    <w:rsid w:val="00AB5003"/>
    <w:rsid w:val="00AB5D02"/>
    <w:rsid w:val="00AD3095"/>
    <w:rsid w:val="00AD382A"/>
    <w:rsid w:val="00AD68DA"/>
    <w:rsid w:val="00AE00C0"/>
    <w:rsid w:val="00AE0987"/>
    <w:rsid w:val="00AE4715"/>
    <w:rsid w:val="00AE5C7C"/>
    <w:rsid w:val="00AF0CE7"/>
    <w:rsid w:val="00AF32E6"/>
    <w:rsid w:val="00AF6E44"/>
    <w:rsid w:val="00B00B4C"/>
    <w:rsid w:val="00B01A51"/>
    <w:rsid w:val="00B04A01"/>
    <w:rsid w:val="00B063F5"/>
    <w:rsid w:val="00B101D7"/>
    <w:rsid w:val="00B13943"/>
    <w:rsid w:val="00B2112B"/>
    <w:rsid w:val="00B219A2"/>
    <w:rsid w:val="00B25F23"/>
    <w:rsid w:val="00B33F4A"/>
    <w:rsid w:val="00B36031"/>
    <w:rsid w:val="00B36407"/>
    <w:rsid w:val="00B43746"/>
    <w:rsid w:val="00B53633"/>
    <w:rsid w:val="00B54E8D"/>
    <w:rsid w:val="00B5522B"/>
    <w:rsid w:val="00B5596D"/>
    <w:rsid w:val="00B612F1"/>
    <w:rsid w:val="00B62703"/>
    <w:rsid w:val="00B6387D"/>
    <w:rsid w:val="00B63CDB"/>
    <w:rsid w:val="00B64E90"/>
    <w:rsid w:val="00B67BF4"/>
    <w:rsid w:val="00B67C45"/>
    <w:rsid w:val="00B826E5"/>
    <w:rsid w:val="00B8342C"/>
    <w:rsid w:val="00B85A49"/>
    <w:rsid w:val="00B86F4D"/>
    <w:rsid w:val="00B87816"/>
    <w:rsid w:val="00B971AE"/>
    <w:rsid w:val="00BA0DE0"/>
    <w:rsid w:val="00BA16BB"/>
    <w:rsid w:val="00BA4F7F"/>
    <w:rsid w:val="00BB044F"/>
    <w:rsid w:val="00BB6E0F"/>
    <w:rsid w:val="00BB745F"/>
    <w:rsid w:val="00BC0050"/>
    <w:rsid w:val="00BC1D89"/>
    <w:rsid w:val="00BC76F3"/>
    <w:rsid w:val="00BD3AB0"/>
    <w:rsid w:val="00BD53CD"/>
    <w:rsid w:val="00BE0575"/>
    <w:rsid w:val="00BE0F1D"/>
    <w:rsid w:val="00BE2062"/>
    <w:rsid w:val="00BE28B7"/>
    <w:rsid w:val="00BE6222"/>
    <w:rsid w:val="00BE6AFE"/>
    <w:rsid w:val="00BE7594"/>
    <w:rsid w:val="00BF05E5"/>
    <w:rsid w:val="00BF1450"/>
    <w:rsid w:val="00C02CBA"/>
    <w:rsid w:val="00C0494E"/>
    <w:rsid w:val="00C0511E"/>
    <w:rsid w:val="00C07FCF"/>
    <w:rsid w:val="00C11D8C"/>
    <w:rsid w:val="00C245F7"/>
    <w:rsid w:val="00C24A73"/>
    <w:rsid w:val="00C27CBE"/>
    <w:rsid w:val="00C342EB"/>
    <w:rsid w:val="00C348E1"/>
    <w:rsid w:val="00C37873"/>
    <w:rsid w:val="00C46566"/>
    <w:rsid w:val="00C52283"/>
    <w:rsid w:val="00C542A6"/>
    <w:rsid w:val="00C55596"/>
    <w:rsid w:val="00C61062"/>
    <w:rsid w:val="00C670F0"/>
    <w:rsid w:val="00C71EB7"/>
    <w:rsid w:val="00C7321C"/>
    <w:rsid w:val="00C73AFB"/>
    <w:rsid w:val="00C74B6B"/>
    <w:rsid w:val="00C7676F"/>
    <w:rsid w:val="00C80297"/>
    <w:rsid w:val="00C87878"/>
    <w:rsid w:val="00C93817"/>
    <w:rsid w:val="00C9493F"/>
    <w:rsid w:val="00C94987"/>
    <w:rsid w:val="00CA1071"/>
    <w:rsid w:val="00CB12DA"/>
    <w:rsid w:val="00CB5760"/>
    <w:rsid w:val="00CB68FD"/>
    <w:rsid w:val="00CC09AD"/>
    <w:rsid w:val="00CC5D3A"/>
    <w:rsid w:val="00CD17E8"/>
    <w:rsid w:val="00CD2F41"/>
    <w:rsid w:val="00CD573A"/>
    <w:rsid w:val="00CD7EF3"/>
    <w:rsid w:val="00CE0A08"/>
    <w:rsid w:val="00CE2DE6"/>
    <w:rsid w:val="00CE33E4"/>
    <w:rsid w:val="00CF14DA"/>
    <w:rsid w:val="00CF2EDD"/>
    <w:rsid w:val="00D122AA"/>
    <w:rsid w:val="00D136A8"/>
    <w:rsid w:val="00D14011"/>
    <w:rsid w:val="00D207E3"/>
    <w:rsid w:val="00D34B52"/>
    <w:rsid w:val="00D437F8"/>
    <w:rsid w:val="00D43A77"/>
    <w:rsid w:val="00D50ADA"/>
    <w:rsid w:val="00D56051"/>
    <w:rsid w:val="00D569E2"/>
    <w:rsid w:val="00D57C37"/>
    <w:rsid w:val="00D63A68"/>
    <w:rsid w:val="00D64450"/>
    <w:rsid w:val="00D6512D"/>
    <w:rsid w:val="00D653A8"/>
    <w:rsid w:val="00D66C2E"/>
    <w:rsid w:val="00D70342"/>
    <w:rsid w:val="00D73EC2"/>
    <w:rsid w:val="00D74A75"/>
    <w:rsid w:val="00D75C53"/>
    <w:rsid w:val="00D75D38"/>
    <w:rsid w:val="00D77D03"/>
    <w:rsid w:val="00D821C0"/>
    <w:rsid w:val="00D82EC2"/>
    <w:rsid w:val="00D83EA6"/>
    <w:rsid w:val="00D9139D"/>
    <w:rsid w:val="00D9372A"/>
    <w:rsid w:val="00D938A0"/>
    <w:rsid w:val="00D94780"/>
    <w:rsid w:val="00DA3832"/>
    <w:rsid w:val="00DB2CC5"/>
    <w:rsid w:val="00DB5E8D"/>
    <w:rsid w:val="00DB7B2B"/>
    <w:rsid w:val="00DC02C2"/>
    <w:rsid w:val="00DC2783"/>
    <w:rsid w:val="00DD42A0"/>
    <w:rsid w:val="00DD5D11"/>
    <w:rsid w:val="00DE000D"/>
    <w:rsid w:val="00DF2A48"/>
    <w:rsid w:val="00DF3D97"/>
    <w:rsid w:val="00E01110"/>
    <w:rsid w:val="00E02CC8"/>
    <w:rsid w:val="00E07F55"/>
    <w:rsid w:val="00E106D2"/>
    <w:rsid w:val="00E12F0D"/>
    <w:rsid w:val="00E152DE"/>
    <w:rsid w:val="00E2670D"/>
    <w:rsid w:val="00E27E5E"/>
    <w:rsid w:val="00E341EC"/>
    <w:rsid w:val="00E40B22"/>
    <w:rsid w:val="00E41313"/>
    <w:rsid w:val="00E41E27"/>
    <w:rsid w:val="00E45332"/>
    <w:rsid w:val="00E4753C"/>
    <w:rsid w:val="00E53743"/>
    <w:rsid w:val="00E620BE"/>
    <w:rsid w:val="00E72E19"/>
    <w:rsid w:val="00E7736A"/>
    <w:rsid w:val="00E813CD"/>
    <w:rsid w:val="00E85E02"/>
    <w:rsid w:val="00E862D4"/>
    <w:rsid w:val="00E86C48"/>
    <w:rsid w:val="00E910C3"/>
    <w:rsid w:val="00E95197"/>
    <w:rsid w:val="00E954DF"/>
    <w:rsid w:val="00EA0F47"/>
    <w:rsid w:val="00EA1E80"/>
    <w:rsid w:val="00EA4E34"/>
    <w:rsid w:val="00EA6347"/>
    <w:rsid w:val="00EA7753"/>
    <w:rsid w:val="00EB19DD"/>
    <w:rsid w:val="00EB277B"/>
    <w:rsid w:val="00EB2EC1"/>
    <w:rsid w:val="00EB72F8"/>
    <w:rsid w:val="00EB789E"/>
    <w:rsid w:val="00EC3137"/>
    <w:rsid w:val="00EC4042"/>
    <w:rsid w:val="00EE5321"/>
    <w:rsid w:val="00EF1E86"/>
    <w:rsid w:val="00EF3A33"/>
    <w:rsid w:val="00F025F7"/>
    <w:rsid w:val="00F043FF"/>
    <w:rsid w:val="00F04994"/>
    <w:rsid w:val="00F064D0"/>
    <w:rsid w:val="00F144D3"/>
    <w:rsid w:val="00F16577"/>
    <w:rsid w:val="00F216F3"/>
    <w:rsid w:val="00F24B5A"/>
    <w:rsid w:val="00F31AB7"/>
    <w:rsid w:val="00F3269F"/>
    <w:rsid w:val="00F36299"/>
    <w:rsid w:val="00F36FC8"/>
    <w:rsid w:val="00F40F01"/>
    <w:rsid w:val="00F426C0"/>
    <w:rsid w:val="00F544E0"/>
    <w:rsid w:val="00F55DF1"/>
    <w:rsid w:val="00F6014B"/>
    <w:rsid w:val="00F61AFC"/>
    <w:rsid w:val="00F62186"/>
    <w:rsid w:val="00F64209"/>
    <w:rsid w:val="00F649EE"/>
    <w:rsid w:val="00F66DB0"/>
    <w:rsid w:val="00F72AB3"/>
    <w:rsid w:val="00F73C0C"/>
    <w:rsid w:val="00F7701D"/>
    <w:rsid w:val="00F805A1"/>
    <w:rsid w:val="00F8414F"/>
    <w:rsid w:val="00F94597"/>
    <w:rsid w:val="00F95548"/>
    <w:rsid w:val="00FB7C4F"/>
    <w:rsid w:val="00FC186D"/>
    <w:rsid w:val="00FC4AA1"/>
    <w:rsid w:val="00FC649A"/>
    <w:rsid w:val="00FD0BC6"/>
    <w:rsid w:val="00FD1C2A"/>
    <w:rsid w:val="00FE2E96"/>
    <w:rsid w:val="00FE3E3D"/>
    <w:rsid w:val="00FF4123"/>
    <w:rsid w:val="00FF72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9FC1F"/>
  <w15:docId w15:val="{70370D08-C083-40DC-A9D5-79F53A35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8661B0"/>
    <w:pPr>
      <w:numPr>
        <w:ilvl w:val="1"/>
        <w:numId w:val="15"/>
      </w:numPr>
      <w:spacing w:after="250"/>
    </w:pPr>
  </w:style>
  <w:style w:type="paragraph" w:customStyle="1" w:styleId="ListLetter-ContractCzechRadio">
    <w:name w:val="List Letter - Contract (Czech Radio)"/>
    <w:basedOn w:val="Normln"/>
    <w:uiPriority w:val="15"/>
    <w:qFormat/>
    <w:rsid w:val="008661B0"/>
    <w:pPr>
      <w:numPr>
        <w:ilvl w:val="2"/>
        <w:numId w:val="15"/>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5"/>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3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ListNumber-ContractCzechRadioChar">
    <w:name w:val="List Number - Contract (Czech Radio) Char"/>
    <w:basedOn w:val="Standardnpsmoodstavce"/>
    <w:link w:val="ListNumber-ContractCzechRadio"/>
    <w:uiPriority w:val="13"/>
    <w:locked/>
    <w:rsid w:val="00836BE4"/>
    <w:rPr>
      <w:rFonts w:ascii="Arial" w:hAnsi="Arial"/>
      <w:sz w:val="20"/>
    </w:rPr>
  </w:style>
  <w:style w:type="numbering" w:customStyle="1" w:styleId="List-Contract1">
    <w:name w:val="List - Contract1"/>
    <w:uiPriority w:val="99"/>
    <w:rsid w:val="007E540E"/>
  </w:style>
  <w:style w:type="character" w:customStyle="1" w:styleId="Nevyeenzmnka1">
    <w:name w:val="Nevyřešená zmínka1"/>
    <w:basedOn w:val="Standardnpsmoodstavce"/>
    <w:uiPriority w:val="99"/>
    <w:semiHidden/>
    <w:unhideWhenUsed/>
    <w:rsid w:val="007E5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6013">
      <w:bodyDiv w:val="1"/>
      <w:marLeft w:val="0"/>
      <w:marRight w:val="0"/>
      <w:marTop w:val="0"/>
      <w:marBottom w:val="0"/>
      <w:divBdr>
        <w:top w:val="none" w:sz="0" w:space="0" w:color="auto"/>
        <w:left w:val="none" w:sz="0" w:space="0" w:color="auto"/>
        <w:bottom w:val="none" w:sz="0" w:space="0" w:color="auto"/>
        <w:right w:val="none" w:sz="0" w:space="0" w:color="auto"/>
      </w:divBdr>
    </w:div>
    <w:div w:id="321011859">
      <w:bodyDiv w:val="1"/>
      <w:marLeft w:val="0"/>
      <w:marRight w:val="0"/>
      <w:marTop w:val="0"/>
      <w:marBottom w:val="0"/>
      <w:divBdr>
        <w:top w:val="none" w:sz="0" w:space="0" w:color="auto"/>
        <w:left w:val="none" w:sz="0" w:space="0" w:color="auto"/>
        <w:bottom w:val="none" w:sz="0" w:space="0" w:color="auto"/>
        <w:right w:val="none" w:sz="0" w:space="0" w:color="auto"/>
      </w:divBdr>
    </w:div>
    <w:div w:id="894122574">
      <w:bodyDiv w:val="1"/>
      <w:marLeft w:val="0"/>
      <w:marRight w:val="0"/>
      <w:marTop w:val="0"/>
      <w:marBottom w:val="0"/>
      <w:divBdr>
        <w:top w:val="none" w:sz="0" w:space="0" w:color="auto"/>
        <w:left w:val="none" w:sz="0" w:space="0" w:color="auto"/>
        <w:bottom w:val="none" w:sz="0" w:space="0" w:color="auto"/>
        <w:right w:val="none" w:sz="0" w:space="0" w:color="auto"/>
      </w:divBdr>
    </w:div>
    <w:div w:id="192213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68FEFCF-9AA3-4C7C-8E6D-99DD61C5F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1</Pages>
  <Words>5319</Words>
  <Characters>31385</Characters>
  <Application>Microsoft Office Word</Application>
  <DocSecurity>0</DocSecurity>
  <Lines>261</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188</cp:revision>
  <cp:lastPrinted>2015-07-02T13:46:00Z</cp:lastPrinted>
  <dcterms:created xsi:type="dcterms:W3CDTF">2017-04-27T06:49:00Z</dcterms:created>
  <dcterms:modified xsi:type="dcterms:W3CDTF">2025-07-29T13:52:00Z</dcterms:modified>
</cp:coreProperties>
</file>